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51D46" w14:textId="77777777" w:rsidR="00865D7E" w:rsidRDefault="004E4AD0" w:rsidP="002D7ABC">
      <w:pPr>
        <w:jc w:val="center"/>
        <w:rPr>
          <w:rFonts w:ascii="Times New Roman" w:hAnsi="Times New Roman" w:cs="Times New Roman"/>
          <w:b/>
          <w:sz w:val="24"/>
        </w:rPr>
      </w:pPr>
      <w:r>
        <w:rPr>
          <w:rFonts w:ascii="Times New Roman" w:hAnsi="Times New Roman" w:cs="Times New Roman"/>
          <w:b/>
          <w:sz w:val="28"/>
        </w:rPr>
        <w:t xml:space="preserve"> </w:t>
      </w:r>
      <w:r w:rsidR="00183B72" w:rsidRPr="00B111F4">
        <w:rPr>
          <w:rFonts w:ascii="Times New Roman" w:hAnsi="Times New Roman" w:cs="Times New Roman"/>
          <w:b/>
          <w:sz w:val="28"/>
        </w:rPr>
        <w:t xml:space="preserve">Metodický </w:t>
      </w:r>
      <w:r w:rsidR="001B72E1" w:rsidRPr="00B111F4">
        <w:rPr>
          <w:rFonts w:ascii="Times New Roman" w:hAnsi="Times New Roman" w:cs="Times New Roman"/>
          <w:b/>
          <w:sz w:val="28"/>
        </w:rPr>
        <w:t xml:space="preserve">pokyn </w:t>
      </w:r>
      <w:r w:rsidR="005E64C0" w:rsidRPr="00B111F4">
        <w:rPr>
          <w:rFonts w:ascii="Times New Roman" w:hAnsi="Times New Roman" w:cs="Times New Roman"/>
          <w:b/>
          <w:sz w:val="28"/>
        </w:rPr>
        <w:t xml:space="preserve">pro výkon majetkoprávní přípravy </w:t>
      </w:r>
      <w:r w:rsidR="009D7C20">
        <w:rPr>
          <w:rFonts w:ascii="Times New Roman" w:hAnsi="Times New Roman" w:cs="Times New Roman"/>
          <w:b/>
          <w:sz w:val="28"/>
        </w:rPr>
        <w:t>dopravních staveb</w:t>
      </w:r>
    </w:p>
    <w:p w14:paraId="2140DB2D" w14:textId="77777777" w:rsidR="00354F50" w:rsidRPr="00B111F4" w:rsidRDefault="00354F50" w:rsidP="00354F50">
      <w:pPr>
        <w:jc w:val="both"/>
        <w:rPr>
          <w:rFonts w:ascii="Times New Roman" w:hAnsi="Times New Roman" w:cs="Times New Roman"/>
          <w:b/>
        </w:rPr>
      </w:pPr>
    </w:p>
    <w:p w14:paraId="50251188" w14:textId="77777777" w:rsidR="00183B72" w:rsidRPr="00B111F4" w:rsidRDefault="00183B72" w:rsidP="00F41418">
      <w:pPr>
        <w:pStyle w:val="Nadpis1"/>
        <w:numPr>
          <w:ilvl w:val="0"/>
          <w:numId w:val="21"/>
        </w:numPr>
        <w:jc w:val="center"/>
        <w:rPr>
          <w:rFonts w:ascii="Times New Roman" w:hAnsi="Times New Roman" w:cs="Times New Roman"/>
        </w:rPr>
      </w:pPr>
      <w:r w:rsidRPr="00B111F4">
        <w:rPr>
          <w:rFonts w:ascii="Times New Roman" w:hAnsi="Times New Roman" w:cs="Times New Roman"/>
        </w:rPr>
        <w:t>PREAMBULE</w:t>
      </w:r>
    </w:p>
    <w:p w14:paraId="391E737C" w14:textId="77777777" w:rsidR="00354F50" w:rsidRPr="00B111F4" w:rsidRDefault="00354F50" w:rsidP="00354F50">
      <w:pPr>
        <w:pStyle w:val="Odstavecseseznamem"/>
        <w:ind w:left="1080"/>
        <w:rPr>
          <w:rFonts w:ascii="Times New Roman" w:hAnsi="Times New Roman" w:cs="Times New Roman"/>
          <w:b/>
        </w:rPr>
      </w:pPr>
    </w:p>
    <w:p w14:paraId="60413728" w14:textId="77777777" w:rsidR="00F41418" w:rsidRPr="00B111F4" w:rsidRDefault="00F41418" w:rsidP="00F41418">
      <w:pPr>
        <w:pStyle w:val="Nadpis2"/>
        <w:numPr>
          <w:ilvl w:val="1"/>
          <w:numId w:val="21"/>
        </w:numPr>
        <w:rPr>
          <w:rFonts w:ascii="Times New Roman" w:hAnsi="Times New Roman" w:cs="Times New Roman"/>
        </w:rPr>
      </w:pPr>
      <w:r w:rsidRPr="00B111F4">
        <w:rPr>
          <w:rFonts w:ascii="Times New Roman" w:hAnsi="Times New Roman" w:cs="Times New Roman"/>
        </w:rPr>
        <w:t>Úvodní údaje</w:t>
      </w:r>
    </w:p>
    <w:p w14:paraId="40EDF4F0" w14:textId="77777777" w:rsidR="00F41418" w:rsidRPr="00B111F4" w:rsidRDefault="00F41418" w:rsidP="00F41418">
      <w:pPr>
        <w:rPr>
          <w:rFonts w:ascii="Times New Roman" w:hAnsi="Times New Roman" w:cs="Times New Roman"/>
        </w:rPr>
      </w:pPr>
    </w:p>
    <w:p w14:paraId="03DA7B40" w14:textId="77777777" w:rsidR="00183B72" w:rsidRPr="00B111F4" w:rsidRDefault="00183B72" w:rsidP="00F41418">
      <w:pPr>
        <w:jc w:val="both"/>
        <w:rPr>
          <w:rFonts w:ascii="Times New Roman" w:hAnsi="Times New Roman" w:cs="Times New Roman"/>
          <w:sz w:val="24"/>
          <w:szCs w:val="24"/>
        </w:rPr>
      </w:pPr>
      <w:r w:rsidRPr="00B111F4">
        <w:rPr>
          <w:rFonts w:ascii="Times New Roman" w:hAnsi="Times New Roman" w:cs="Times New Roman"/>
          <w:sz w:val="24"/>
          <w:szCs w:val="24"/>
        </w:rPr>
        <w:t xml:space="preserve">Zpracovatel: </w:t>
      </w:r>
      <w:r w:rsidR="008D3B74">
        <w:rPr>
          <w:rFonts w:ascii="Times New Roman" w:hAnsi="Times New Roman" w:cs="Times New Roman"/>
          <w:sz w:val="24"/>
          <w:szCs w:val="24"/>
        </w:rPr>
        <w:t xml:space="preserve">Krajská správa a údržba silnic Středočeského kraje, příspěvková organizace ve spolupráci s </w:t>
      </w:r>
      <w:r w:rsidRPr="00B111F4">
        <w:rPr>
          <w:rFonts w:ascii="Times New Roman" w:hAnsi="Times New Roman" w:cs="Times New Roman"/>
          <w:sz w:val="24"/>
          <w:szCs w:val="24"/>
        </w:rPr>
        <w:t>Odbor</w:t>
      </w:r>
      <w:r w:rsidR="008D3B74">
        <w:rPr>
          <w:rFonts w:ascii="Times New Roman" w:hAnsi="Times New Roman" w:cs="Times New Roman"/>
          <w:sz w:val="24"/>
          <w:szCs w:val="24"/>
        </w:rPr>
        <w:t>em</w:t>
      </w:r>
      <w:r w:rsidRPr="00B111F4">
        <w:rPr>
          <w:rFonts w:ascii="Times New Roman" w:hAnsi="Times New Roman" w:cs="Times New Roman"/>
          <w:sz w:val="24"/>
          <w:szCs w:val="24"/>
        </w:rPr>
        <w:t xml:space="preserve"> </w:t>
      </w:r>
      <w:r w:rsidR="008E64C6" w:rsidRPr="00B111F4">
        <w:rPr>
          <w:rFonts w:ascii="Times New Roman" w:hAnsi="Times New Roman" w:cs="Times New Roman"/>
          <w:sz w:val="24"/>
          <w:szCs w:val="24"/>
        </w:rPr>
        <w:t>m</w:t>
      </w:r>
      <w:r w:rsidRPr="00B111F4">
        <w:rPr>
          <w:rFonts w:ascii="Times New Roman" w:hAnsi="Times New Roman" w:cs="Times New Roman"/>
          <w:sz w:val="24"/>
          <w:szCs w:val="24"/>
        </w:rPr>
        <w:t xml:space="preserve">ajetku </w:t>
      </w:r>
      <w:r w:rsidR="008E64C6" w:rsidRPr="00B111F4">
        <w:rPr>
          <w:rFonts w:ascii="Times New Roman" w:hAnsi="Times New Roman" w:cs="Times New Roman"/>
          <w:sz w:val="24"/>
          <w:szCs w:val="24"/>
        </w:rPr>
        <w:t xml:space="preserve">Krajského úřadu </w:t>
      </w:r>
      <w:r w:rsidRPr="00B111F4">
        <w:rPr>
          <w:rFonts w:ascii="Times New Roman" w:hAnsi="Times New Roman" w:cs="Times New Roman"/>
          <w:sz w:val="24"/>
          <w:szCs w:val="24"/>
        </w:rPr>
        <w:t>Středočeského kraje</w:t>
      </w:r>
      <w:r w:rsidR="00B111F4">
        <w:rPr>
          <w:rFonts w:ascii="Times New Roman" w:hAnsi="Times New Roman" w:cs="Times New Roman"/>
          <w:sz w:val="24"/>
          <w:szCs w:val="24"/>
        </w:rPr>
        <w:t>.</w:t>
      </w:r>
    </w:p>
    <w:p w14:paraId="6FB6F47A" w14:textId="77777777" w:rsidR="00183B72" w:rsidRDefault="00354F50" w:rsidP="005E64C0">
      <w:pPr>
        <w:jc w:val="both"/>
        <w:rPr>
          <w:rFonts w:ascii="Times New Roman" w:hAnsi="Times New Roman" w:cs="Times New Roman"/>
          <w:sz w:val="24"/>
          <w:szCs w:val="24"/>
        </w:rPr>
      </w:pPr>
      <w:r w:rsidRPr="00B111F4">
        <w:rPr>
          <w:rFonts w:ascii="Times New Roman" w:hAnsi="Times New Roman" w:cs="Times New Roman"/>
          <w:sz w:val="24"/>
          <w:szCs w:val="24"/>
        </w:rPr>
        <w:t>Metodický pokyn byl zpracován pro potřeby</w:t>
      </w:r>
      <w:r w:rsidR="00183B72" w:rsidRPr="00B111F4">
        <w:rPr>
          <w:rFonts w:ascii="Times New Roman" w:hAnsi="Times New Roman" w:cs="Times New Roman"/>
          <w:sz w:val="24"/>
          <w:szCs w:val="24"/>
        </w:rPr>
        <w:t xml:space="preserve"> </w:t>
      </w:r>
      <w:r w:rsidRPr="00B111F4">
        <w:rPr>
          <w:rFonts w:ascii="Times New Roman" w:hAnsi="Times New Roman" w:cs="Times New Roman"/>
          <w:sz w:val="24"/>
          <w:szCs w:val="24"/>
        </w:rPr>
        <w:t xml:space="preserve">Krajské správy a </w:t>
      </w:r>
      <w:r w:rsidR="00183B72" w:rsidRPr="00B111F4">
        <w:rPr>
          <w:rFonts w:ascii="Times New Roman" w:hAnsi="Times New Roman" w:cs="Times New Roman"/>
          <w:sz w:val="24"/>
          <w:szCs w:val="24"/>
        </w:rPr>
        <w:t xml:space="preserve">údržby silnic Středočeského kraje, </w:t>
      </w:r>
      <w:r w:rsidRPr="00B111F4">
        <w:rPr>
          <w:rFonts w:ascii="Times New Roman" w:hAnsi="Times New Roman" w:cs="Times New Roman"/>
          <w:sz w:val="24"/>
          <w:szCs w:val="24"/>
        </w:rPr>
        <w:t>příspěvková organizace</w:t>
      </w:r>
      <w:r w:rsidR="001E6C7B">
        <w:rPr>
          <w:rFonts w:ascii="Times New Roman" w:hAnsi="Times New Roman" w:cs="Times New Roman"/>
          <w:sz w:val="24"/>
          <w:szCs w:val="24"/>
        </w:rPr>
        <w:t xml:space="preserve"> (dále jen „KS</w:t>
      </w:r>
      <w:r w:rsidR="001F497D">
        <w:rPr>
          <w:rFonts w:ascii="Times New Roman" w:hAnsi="Times New Roman" w:cs="Times New Roman"/>
          <w:sz w:val="24"/>
          <w:szCs w:val="24"/>
        </w:rPr>
        <w:t>Ú</w:t>
      </w:r>
      <w:r w:rsidR="001E6C7B">
        <w:rPr>
          <w:rFonts w:ascii="Times New Roman" w:hAnsi="Times New Roman" w:cs="Times New Roman"/>
          <w:sz w:val="24"/>
          <w:szCs w:val="24"/>
        </w:rPr>
        <w:t>S“)</w:t>
      </w:r>
      <w:r w:rsidR="00B111F4">
        <w:rPr>
          <w:rFonts w:ascii="Times New Roman" w:hAnsi="Times New Roman" w:cs="Times New Roman"/>
          <w:sz w:val="24"/>
          <w:szCs w:val="24"/>
        </w:rPr>
        <w:t>.</w:t>
      </w:r>
    </w:p>
    <w:p w14:paraId="58CDEF4B" w14:textId="77777777" w:rsidR="00B111F4" w:rsidRPr="00B111F4" w:rsidRDefault="00B111F4" w:rsidP="005E64C0">
      <w:pPr>
        <w:jc w:val="both"/>
        <w:rPr>
          <w:rFonts w:ascii="Times New Roman" w:hAnsi="Times New Roman" w:cs="Times New Roman"/>
          <w:sz w:val="24"/>
          <w:szCs w:val="24"/>
        </w:rPr>
      </w:pPr>
    </w:p>
    <w:p w14:paraId="6F61FD90" w14:textId="77777777" w:rsidR="00F41418" w:rsidRPr="00B111F4" w:rsidRDefault="00F41418" w:rsidP="00F41418">
      <w:pPr>
        <w:pStyle w:val="Nadpis2"/>
        <w:numPr>
          <w:ilvl w:val="1"/>
          <w:numId w:val="21"/>
        </w:numPr>
        <w:rPr>
          <w:rFonts w:ascii="Times New Roman" w:hAnsi="Times New Roman" w:cs="Times New Roman"/>
        </w:rPr>
      </w:pPr>
      <w:r w:rsidRPr="00B111F4">
        <w:rPr>
          <w:rFonts w:ascii="Times New Roman" w:hAnsi="Times New Roman" w:cs="Times New Roman"/>
        </w:rPr>
        <w:t>Rozsah platnosti</w:t>
      </w:r>
    </w:p>
    <w:p w14:paraId="1D497E0B" w14:textId="77777777" w:rsidR="00F41418" w:rsidRPr="00B111F4" w:rsidRDefault="00F41418" w:rsidP="00F41418">
      <w:pPr>
        <w:rPr>
          <w:rFonts w:ascii="Times New Roman" w:hAnsi="Times New Roman" w:cs="Times New Roman"/>
        </w:rPr>
      </w:pPr>
    </w:p>
    <w:p w14:paraId="277521DF" w14:textId="77777777" w:rsidR="00354F50" w:rsidRPr="00B111F4" w:rsidRDefault="00183B72" w:rsidP="00B111F4">
      <w:pPr>
        <w:pStyle w:val="Odstavecseseznamem"/>
        <w:jc w:val="both"/>
        <w:rPr>
          <w:rFonts w:ascii="Times New Roman" w:hAnsi="Times New Roman" w:cs="Times New Roman"/>
          <w:b/>
        </w:rPr>
      </w:pPr>
      <w:r w:rsidRPr="00B111F4">
        <w:rPr>
          <w:rFonts w:ascii="Times New Roman" w:hAnsi="Times New Roman" w:cs="Times New Roman"/>
          <w:b/>
        </w:rPr>
        <w:t>Dotčené stavby:</w:t>
      </w:r>
    </w:p>
    <w:p w14:paraId="53A1327D" w14:textId="77777777" w:rsidR="003457B0" w:rsidRPr="00B111F4" w:rsidRDefault="003457B0" w:rsidP="00B111F4">
      <w:pPr>
        <w:pStyle w:val="Odstavecseseznamem"/>
        <w:jc w:val="both"/>
        <w:rPr>
          <w:rFonts w:ascii="Times New Roman" w:hAnsi="Times New Roman" w:cs="Times New Roman"/>
          <w:b/>
        </w:rPr>
      </w:pPr>
    </w:p>
    <w:p w14:paraId="6A1AD460" w14:textId="77777777" w:rsidR="00916CA8" w:rsidRDefault="007C029D" w:rsidP="00916CA8">
      <w:pPr>
        <w:pStyle w:val="Odstavecseseznamem"/>
        <w:numPr>
          <w:ilvl w:val="0"/>
          <w:numId w:val="17"/>
        </w:numPr>
        <w:jc w:val="both"/>
        <w:rPr>
          <w:rFonts w:ascii="Times New Roman" w:hAnsi="Times New Roman" w:cs="Times New Roman"/>
          <w:b/>
          <w:sz w:val="24"/>
        </w:rPr>
      </w:pPr>
      <w:r>
        <w:rPr>
          <w:rFonts w:ascii="Times New Roman" w:hAnsi="Times New Roman" w:cs="Times New Roman"/>
          <w:b/>
          <w:sz w:val="24"/>
        </w:rPr>
        <w:t>Veřejně prospěšné stavby podléhající r</w:t>
      </w:r>
      <w:r w:rsidR="00916CA8">
        <w:rPr>
          <w:rFonts w:ascii="Times New Roman" w:hAnsi="Times New Roman" w:cs="Times New Roman"/>
          <w:b/>
          <w:sz w:val="24"/>
        </w:rPr>
        <w:t xml:space="preserve">ežimu zákona č. 416/2009 Sb., tj. </w:t>
      </w:r>
      <w:r w:rsidR="00916CA8" w:rsidRPr="00916CA8">
        <w:rPr>
          <w:rFonts w:ascii="Times New Roman" w:hAnsi="Times New Roman" w:cs="Times New Roman"/>
          <w:b/>
          <w:sz w:val="24"/>
        </w:rPr>
        <w:t>vymezen</w:t>
      </w:r>
      <w:r w:rsidR="00916CA8">
        <w:rPr>
          <w:rFonts w:ascii="Times New Roman" w:hAnsi="Times New Roman" w:cs="Times New Roman"/>
          <w:b/>
          <w:sz w:val="24"/>
        </w:rPr>
        <w:t>é</w:t>
      </w:r>
      <w:r w:rsidR="00916CA8" w:rsidRPr="00916CA8">
        <w:rPr>
          <w:rFonts w:ascii="Times New Roman" w:hAnsi="Times New Roman" w:cs="Times New Roman"/>
          <w:b/>
          <w:sz w:val="24"/>
        </w:rPr>
        <w:t xml:space="preserve"> v platné politice územního rozvoje, a/nebo </w:t>
      </w:r>
      <w:r w:rsidR="002162F5">
        <w:rPr>
          <w:rFonts w:ascii="Times New Roman" w:hAnsi="Times New Roman" w:cs="Times New Roman"/>
          <w:b/>
          <w:sz w:val="24"/>
        </w:rPr>
        <w:t xml:space="preserve">jsou </w:t>
      </w:r>
      <w:r w:rsidR="00916CA8" w:rsidRPr="00916CA8">
        <w:rPr>
          <w:rFonts w:ascii="Times New Roman" w:hAnsi="Times New Roman" w:cs="Times New Roman"/>
          <w:b/>
          <w:sz w:val="24"/>
        </w:rPr>
        <w:t>stavbou vymezenou v územně plánovací dokumentaci</w:t>
      </w:r>
      <w:r w:rsidR="00D72430">
        <w:rPr>
          <w:rFonts w:ascii="Times New Roman" w:hAnsi="Times New Roman" w:cs="Times New Roman"/>
          <w:b/>
          <w:sz w:val="24"/>
        </w:rPr>
        <w:t xml:space="preserve"> (dále jen „stavby A“).</w:t>
      </w:r>
      <w:r w:rsidR="00916CA8" w:rsidRPr="00916CA8">
        <w:rPr>
          <w:rFonts w:ascii="Times New Roman" w:hAnsi="Times New Roman" w:cs="Times New Roman"/>
          <w:b/>
          <w:sz w:val="24"/>
        </w:rPr>
        <w:t xml:space="preserve"> </w:t>
      </w:r>
    </w:p>
    <w:p w14:paraId="22526774" w14:textId="77777777" w:rsidR="001E6C7B" w:rsidRDefault="001E6C7B" w:rsidP="00916CA8">
      <w:pPr>
        <w:pStyle w:val="Odstavecseseznamem"/>
        <w:jc w:val="both"/>
        <w:rPr>
          <w:rFonts w:ascii="Times New Roman" w:hAnsi="Times New Roman" w:cs="Times New Roman"/>
          <w:b/>
          <w:sz w:val="24"/>
        </w:rPr>
      </w:pPr>
      <w:r>
        <w:rPr>
          <w:rFonts w:ascii="Times New Roman" w:hAnsi="Times New Roman" w:cs="Times New Roman"/>
          <w:b/>
          <w:sz w:val="24"/>
        </w:rPr>
        <w:t xml:space="preserve"> </w:t>
      </w:r>
    </w:p>
    <w:p w14:paraId="4E579B4A" w14:textId="77777777" w:rsidR="001E6C7B" w:rsidRDefault="007C029D" w:rsidP="00865D7E">
      <w:pPr>
        <w:pStyle w:val="Odstavecseseznamem"/>
        <w:numPr>
          <w:ilvl w:val="0"/>
          <w:numId w:val="17"/>
        </w:numPr>
        <w:jc w:val="both"/>
        <w:rPr>
          <w:rFonts w:ascii="Times New Roman" w:hAnsi="Times New Roman" w:cs="Times New Roman"/>
          <w:b/>
          <w:sz w:val="24"/>
        </w:rPr>
      </w:pPr>
      <w:r>
        <w:rPr>
          <w:rFonts w:ascii="Times New Roman" w:hAnsi="Times New Roman" w:cs="Times New Roman"/>
          <w:b/>
          <w:sz w:val="24"/>
        </w:rPr>
        <w:t>Ostatní veřejně prospěšné stavby</w:t>
      </w:r>
      <w:r w:rsidR="001E6C7B">
        <w:rPr>
          <w:rFonts w:ascii="Times New Roman" w:hAnsi="Times New Roman" w:cs="Times New Roman"/>
          <w:b/>
          <w:sz w:val="24"/>
        </w:rPr>
        <w:t xml:space="preserve"> </w:t>
      </w:r>
      <w:r>
        <w:rPr>
          <w:rFonts w:ascii="Times New Roman" w:hAnsi="Times New Roman" w:cs="Times New Roman"/>
          <w:b/>
          <w:sz w:val="24"/>
        </w:rPr>
        <w:t xml:space="preserve">nepodléhající zákonu č. 416/2009 Sb., tj. podléhající zejména </w:t>
      </w:r>
      <w:r w:rsidR="00916CA8">
        <w:rPr>
          <w:rFonts w:ascii="Times New Roman" w:hAnsi="Times New Roman" w:cs="Times New Roman"/>
          <w:b/>
          <w:sz w:val="24"/>
        </w:rPr>
        <w:t>režimu zákona č. 13/1997 Sb.</w:t>
      </w:r>
      <w:r w:rsidR="00D72430" w:rsidRPr="00D72430">
        <w:rPr>
          <w:rFonts w:ascii="Times New Roman" w:hAnsi="Times New Roman" w:cs="Times New Roman"/>
          <w:b/>
          <w:sz w:val="24"/>
        </w:rPr>
        <w:t xml:space="preserve"> </w:t>
      </w:r>
      <w:r w:rsidR="00D72430">
        <w:rPr>
          <w:rFonts w:ascii="Times New Roman" w:hAnsi="Times New Roman" w:cs="Times New Roman"/>
          <w:b/>
          <w:sz w:val="24"/>
        </w:rPr>
        <w:t>(dále jen „stavby B“).</w:t>
      </w:r>
    </w:p>
    <w:p w14:paraId="11ED5109" w14:textId="77777777" w:rsidR="007100E7" w:rsidRDefault="007100E7" w:rsidP="007F18BF">
      <w:pPr>
        <w:spacing w:after="0"/>
        <w:jc w:val="both"/>
        <w:rPr>
          <w:rFonts w:ascii="Times New Roman" w:hAnsi="Times New Roman" w:cs="Times New Roman"/>
        </w:rPr>
      </w:pPr>
    </w:p>
    <w:p w14:paraId="584A7001" w14:textId="77777777" w:rsidR="0026631C" w:rsidRPr="0026631C" w:rsidRDefault="001C1CFC" w:rsidP="0026631C">
      <w:pPr>
        <w:spacing w:after="0"/>
        <w:jc w:val="both"/>
        <w:rPr>
          <w:rFonts w:ascii="Times New Roman" w:hAnsi="Times New Roman" w:cs="Times New Roman"/>
        </w:rPr>
      </w:pPr>
      <w:r w:rsidRPr="00B111F4">
        <w:rPr>
          <w:rFonts w:ascii="Times New Roman" w:hAnsi="Times New Roman" w:cs="Times New Roman"/>
        </w:rPr>
        <w:t>Příprava dotčených staveb vychází ze zkušeností, postupů, metodických pokynů a příkazů, jakož i</w:t>
      </w:r>
      <w:r w:rsidR="00E12D49">
        <w:rPr>
          <w:rFonts w:ascii="Times New Roman" w:hAnsi="Times New Roman" w:cs="Times New Roman"/>
        </w:rPr>
        <w:t> </w:t>
      </w:r>
      <w:r w:rsidRPr="00B111F4">
        <w:rPr>
          <w:rFonts w:ascii="Times New Roman" w:hAnsi="Times New Roman" w:cs="Times New Roman"/>
        </w:rPr>
        <w:t>vzorových dokumentů v rámci přípravy veřejně prospěšných staveb dopravní infrastruktury, kde investorem je stát</w:t>
      </w:r>
      <w:r w:rsidR="00CC31B3" w:rsidRPr="00B111F4">
        <w:rPr>
          <w:rFonts w:ascii="Times New Roman" w:hAnsi="Times New Roman" w:cs="Times New Roman"/>
        </w:rPr>
        <w:t>,</w:t>
      </w:r>
      <w:r w:rsidR="00BE5990" w:rsidRPr="00B111F4">
        <w:rPr>
          <w:rFonts w:ascii="Times New Roman" w:hAnsi="Times New Roman" w:cs="Times New Roman"/>
        </w:rPr>
        <w:t xml:space="preserve"> tj. staveb financovaných z prostředků SFDI.</w:t>
      </w:r>
      <w:r w:rsidR="00615187" w:rsidRPr="00B111F4">
        <w:rPr>
          <w:rFonts w:ascii="Times New Roman" w:hAnsi="Times New Roman" w:cs="Times New Roman"/>
        </w:rPr>
        <w:t xml:space="preserve"> </w:t>
      </w:r>
      <w:r w:rsidR="00CC31B3" w:rsidRPr="00B111F4">
        <w:rPr>
          <w:rFonts w:ascii="Times New Roman" w:hAnsi="Times New Roman" w:cs="Times New Roman"/>
        </w:rPr>
        <w:t>Při zpracování metodického pokynu se vychází z praxe a vzorových dokumentů používaných Ředitelstvím silnic a dálnic ČR</w:t>
      </w:r>
      <w:r w:rsidR="00553D8F">
        <w:rPr>
          <w:rFonts w:ascii="Times New Roman" w:hAnsi="Times New Roman" w:cs="Times New Roman"/>
        </w:rPr>
        <w:t>,</w:t>
      </w:r>
      <w:r w:rsidR="00BF5ED3" w:rsidRPr="00B111F4">
        <w:rPr>
          <w:rFonts w:ascii="Times New Roman" w:hAnsi="Times New Roman" w:cs="Times New Roman"/>
        </w:rPr>
        <w:t xml:space="preserve"> </w:t>
      </w:r>
      <w:r w:rsidR="00CC31B3" w:rsidRPr="00B111F4">
        <w:rPr>
          <w:rFonts w:ascii="Times New Roman" w:hAnsi="Times New Roman" w:cs="Times New Roman"/>
        </w:rPr>
        <w:t>a to z důvodu převzetí metodiky a praxe při zajišťování investorské přípravy novostaveb pozemních komunikací v</w:t>
      </w:r>
      <w:r w:rsidR="001E6C7B">
        <w:rPr>
          <w:rFonts w:ascii="Times New Roman" w:hAnsi="Times New Roman" w:cs="Times New Roman"/>
        </w:rPr>
        <w:t> </w:t>
      </w:r>
      <w:r w:rsidR="00CC31B3" w:rsidRPr="00B111F4">
        <w:rPr>
          <w:rFonts w:ascii="Times New Roman" w:hAnsi="Times New Roman" w:cs="Times New Roman"/>
        </w:rPr>
        <w:t>ČR</w:t>
      </w:r>
      <w:r w:rsidR="001E6C7B">
        <w:rPr>
          <w:rFonts w:ascii="Times New Roman" w:hAnsi="Times New Roman" w:cs="Times New Roman"/>
        </w:rPr>
        <w:t xml:space="preserve"> a s ohledem na zajištění jednotného postupu při majetkoprávním vypořádání staveb a tím i</w:t>
      </w:r>
      <w:r w:rsidR="00E12D49">
        <w:rPr>
          <w:rFonts w:ascii="Times New Roman" w:hAnsi="Times New Roman" w:cs="Times New Roman"/>
        </w:rPr>
        <w:t> </w:t>
      </w:r>
      <w:r w:rsidR="001E6C7B">
        <w:rPr>
          <w:rFonts w:ascii="Times New Roman" w:hAnsi="Times New Roman" w:cs="Times New Roman"/>
        </w:rPr>
        <w:t>urychlení procesního postupu při zajištění majetkových práv k pozemkům</w:t>
      </w:r>
      <w:r w:rsidR="00CC31B3" w:rsidRPr="00B111F4">
        <w:rPr>
          <w:rFonts w:ascii="Times New Roman" w:hAnsi="Times New Roman" w:cs="Times New Roman"/>
        </w:rPr>
        <w:t xml:space="preserve">. </w:t>
      </w:r>
      <w:r w:rsidR="0026631C" w:rsidRPr="0026631C">
        <w:rPr>
          <w:rFonts w:ascii="Times New Roman" w:hAnsi="Times New Roman" w:cs="Times New Roman"/>
        </w:rPr>
        <w:t>Při stanovení výše ceny za odkup pozemk</w:t>
      </w:r>
      <w:r w:rsidR="00C523B1">
        <w:rPr>
          <w:rFonts w:ascii="Times New Roman" w:hAnsi="Times New Roman" w:cs="Times New Roman"/>
        </w:rPr>
        <w:t>ů</w:t>
      </w:r>
      <w:r w:rsidR="0026631C" w:rsidRPr="0026631C">
        <w:rPr>
          <w:rFonts w:ascii="Times New Roman" w:hAnsi="Times New Roman" w:cs="Times New Roman"/>
        </w:rPr>
        <w:t xml:space="preserve"> nebo stav</w:t>
      </w:r>
      <w:r w:rsidR="00C523B1">
        <w:rPr>
          <w:rFonts w:ascii="Times New Roman" w:hAnsi="Times New Roman" w:cs="Times New Roman"/>
        </w:rPr>
        <w:t>eb</w:t>
      </w:r>
      <w:r w:rsidR="0026631C" w:rsidRPr="0026631C">
        <w:rPr>
          <w:rFonts w:ascii="Times New Roman" w:hAnsi="Times New Roman" w:cs="Times New Roman"/>
        </w:rPr>
        <w:t xml:space="preserve"> potřebných pro uskutečnění stavby dopravní infrastruktury postupuje Středočeský kraj v souladu s ustanovením § 3b zákona č.</w:t>
      </w:r>
      <w:r w:rsidR="0026631C">
        <w:rPr>
          <w:rFonts w:ascii="Times New Roman" w:hAnsi="Times New Roman" w:cs="Times New Roman"/>
        </w:rPr>
        <w:t xml:space="preserve"> </w:t>
      </w:r>
      <w:r w:rsidR="0026631C" w:rsidRPr="0026631C">
        <w:rPr>
          <w:rFonts w:ascii="Times New Roman" w:hAnsi="Times New Roman" w:cs="Times New Roman"/>
        </w:rPr>
        <w:t xml:space="preserve">416/2009 Sb. (i přes výjimku z osobní působnosti tohoto ustanovení), a to z důvodu zvýšení efektivity a urychlení postupu při výkupu pozemků (resp. staveb) potřebných pro uskutečnění výstavby </w:t>
      </w:r>
      <w:r w:rsidR="001D5B1D">
        <w:rPr>
          <w:rFonts w:ascii="Times New Roman" w:hAnsi="Times New Roman" w:cs="Times New Roman"/>
        </w:rPr>
        <w:t>zajišťované</w:t>
      </w:r>
      <w:r w:rsidR="00092992">
        <w:rPr>
          <w:rFonts w:ascii="Times New Roman" w:hAnsi="Times New Roman" w:cs="Times New Roman"/>
        </w:rPr>
        <w:t xml:space="preserve"> </w:t>
      </w:r>
      <w:r w:rsidR="0026631C" w:rsidRPr="0026631C">
        <w:rPr>
          <w:rFonts w:ascii="Times New Roman" w:hAnsi="Times New Roman" w:cs="Times New Roman"/>
        </w:rPr>
        <w:t>Středočesk</w:t>
      </w:r>
      <w:r w:rsidR="001D5B1D">
        <w:rPr>
          <w:rFonts w:ascii="Times New Roman" w:hAnsi="Times New Roman" w:cs="Times New Roman"/>
        </w:rPr>
        <w:t>ým</w:t>
      </w:r>
      <w:r w:rsidR="0026631C" w:rsidRPr="0026631C">
        <w:rPr>
          <w:rFonts w:ascii="Times New Roman" w:hAnsi="Times New Roman" w:cs="Times New Roman"/>
        </w:rPr>
        <w:t xml:space="preserve"> kraje</w:t>
      </w:r>
      <w:r w:rsidR="001D5B1D">
        <w:rPr>
          <w:rFonts w:ascii="Times New Roman" w:hAnsi="Times New Roman" w:cs="Times New Roman"/>
        </w:rPr>
        <w:t>m</w:t>
      </w:r>
      <w:r w:rsidR="008D3B74">
        <w:rPr>
          <w:rFonts w:ascii="Times New Roman" w:hAnsi="Times New Roman" w:cs="Times New Roman"/>
        </w:rPr>
        <w:t xml:space="preserve"> se zohledněním optimálního využití vynaložení finančních prostředků</w:t>
      </w:r>
      <w:r w:rsidR="0026631C" w:rsidRPr="0026631C">
        <w:rPr>
          <w:rFonts w:ascii="Times New Roman" w:hAnsi="Times New Roman" w:cs="Times New Roman"/>
        </w:rPr>
        <w:t xml:space="preserve">. </w:t>
      </w:r>
    </w:p>
    <w:p w14:paraId="3AB7B6DF" w14:textId="77777777" w:rsidR="007100E7" w:rsidRDefault="007100E7" w:rsidP="007F18BF">
      <w:pPr>
        <w:spacing w:after="0"/>
        <w:jc w:val="both"/>
        <w:rPr>
          <w:rFonts w:ascii="Times New Roman" w:hAnsi="Times New Roman" w:cs="Times New Roman"/>
        </w:rPr>
      </w:pPr>
    </w:p>
    <w:p w14:paraId="34EF610E" w14:textId="77777777" w:rsidR="007100E7" w:rsidRDefault="007100E7" w:rsidP="007F18BF">
      <w:pPr>
        <w:spacing w:after="0"/>
        <w:jc w:val="both"/>
        <w:rPr>
          <w:rFonts w:ascii="Times New Roman" w:hAnsi="Times New Roman" w:cs="Times New Roman"/>
        </w:rPr>
      </w:pPr>
    </w:p>
    <w:p w14:paraId="5E6B19F8" w14:textId="77777777" w:rsidR="0062031F" w:rsidRDefault="00CC31B3" w:rsidP="007F18BF">
      <w:pPr>
        <w:spacing w:after="0"/>
        <w:jc w:val="both"/>
        <w:rPr>
          <w:rFonts w:ascii="Times New Roman" w:hAnsi="Times New Roman" w:cs="Times New Roman"/>
        </w:rPr>
      </w:pPr>
      <w:r w:rsidRPr="00B111F4">
        <w:rPr>
          <w:rFonts w:ascii="Times New Roman" w:hAnsi="Times New Roman" w:cs="Times New Roman"/>
        </w:rPr>
        <w:t>Tyto dokumenty a postupy jsou upraveny pro potřeby Středočeského kraje.</w:t>
      </w:r>
      <w:r w:rsidR="0062031F">
        <w:rPr>
          <w:rFonts w:ascii="Times New Roman" w:hAnsi="Times New Roman" w:cs="Times New Roman"/>
        </w:rPr>
        <w:t xml:space="preserve"> </w:t>
      </w:r>
    </w:p>
    <w:p w14:paraId="4DD02EA9" w14:textId="77777777" w:rsidR="007100E7" w:rsidRDefault="007100E7" w:rsidP="007F18BF">
      <w:pPr>
        <w:spacing w:after="0"/>
        <w:jc w:val="both"/>
        <w:rPr>
          <w:rFonts w:ascii="Times New Roman" w:hAnsi="Times New Roman" w:cs="Times New Roman"/>
          <w:b/>
        </w:rPr>
      </w:pPr>
    </w:p>
    <w:p w14:paraId="469AF4FE" w14:textId="77777777" w:rsidR="007F18BF" w:rsidRPr="005506B8" w:rsidRDefault="0062031F" w:rsidP="007F18BF">
      <w:pPr>
        <w:spacing w:after="0"/>
        <w:jc w:val="both"/>
        <w:rPr>
          <w:rFonts w:ascii="Times New Roman" w:hAnsi="Times New Roman" w:cs="Times New Roman"/>
          <w:b/>
        </w:rPr>
      </w:pPr>
      <w:r w:rsidRPr="005506B8">
        <w:rPr>
          <w:rFonts w:ascii="Times New Roman" w:hAnsi="Times New Roman" w:cs="Times New Roman"/>
          <w:b/>
        </w:rPr>
        <w:t>Tento Metodický pokyn se vztahuje i na stavby financované z rozpočtu Středočeského kraje.</w:t>
      </w:r>
    </w:p>
    <w:p w14:paraId="41B587D2" w14:textId="77777777" w:rsidR="0062031F" w:rsidRPr="0062031F" w:rsidRDefault="0062031F" w:rsidP="007F18BF">
      <w:pPr>
        <w:spacing w:after="0"/>
        <w:jc w:val="both"/>
        <w:rPr>
          <w:rFonts w:ascii="Times New Roman" w:hAnsi="Times New Roman" w:cs="Times New Roman"/>
        </w:rPr>
      </w:pPr>
    </w:p>
    <w:p w14:paraId="6C284B11" w14:textId="77777777" w:rsidR="001C1CFC" w:rsidRPr="00B111F4" w:rsidRDefault="001C1CFC" w:rsidP="001B72E1">
      <w:pPr>
        <w:jc w:val="both"/>
        <w:rPr>
          <w:rFonts w:ascii="Times New Roman" w:hAnsi="Times New Roman" w:cs="Times New Roman"/>
          <w:b/>
        </w:rPr>
      </w:pPr>
    </w:p>
    <w:p w14:paraId="60D4CBD3" w14:textId="77777777" w:rsidR="00116702" w:rsidRPr="00B111F4" w:rsidRDefault="00116702" w:rsidP="00B111F4">
      <w:pPr>
        <w:pStyle w:val="Nadpis2"/>
        <w:numPr>
          <w:ilvl w:val="1"/>
          <w:numId w:val="21"/>
        </w:numPr>
        <w:rPr>
          <w:rFonts w:ascii="Times New Roman" w:hAnsi="Times New Roman" w:cs="Times New Roman"/>
        </w:rPr>
      </w:pPr>
      <w:r w:rsidRPr="00B111F4">
        <w:rPr>
          <w:rFonts w:ascii="Times New Roman" w:hAnsi="Times New Roman" w:cs="Times New Roman"/>
        </w:rPr>
        <w:t xml:space="preserve">Výchozí </w:t>
      </w:r>
      <w:r w:rsidR="007D1641">
        <w:rPr>
          <w:rFonts w:ascii="Times New Roman" w:hAnsi="Times New Roman" w:cs="Times New Roman"/>
        </w:rPr>
        <w:t xml:space="preserve">nebo dotčené </w:t>
      </w:r>
      <w:r w:rsidRPr="00B111F4">
        <w:rPr>
          <w:rFonts w:ascii="Times New Roman" w:hAnsi="Times New Roman" w:cs="Times New Roman"/>
        </w:rPr>
        <w:t>právní předpisy</w:t>
      </w:r>
    </w:p>
    <w:p w14:paraId="5E9C5935" w14:textId="77777777" w:rsidR="00354F50" w:rsidRPr="00B111F4" w:rsidRDefault="00354F50" w:rsidP="00B111F4">
      <w:pPr>
        <w:pStyle w:val="Odstavecseseznamem"/>
        <w:jc w:val="both"/>
        <w:rPr>
          <w:rFonts w:ascii="Times New Roman" w:hAnsi="Times New Roman" w:cs="Times New Roman"/>
          <w:b/>
        </w:rPr>
      </w:pPr>
    </w:p>
    <w:p w14:paraId="2F173440" w14:textId="77777777" w:rsidR="00F27D42" w:rsidRPr="00B111F4" w:rsidRDefault="009A5203" w:rsidP="001804CB">
      <w:pPr>
        <w:pStyle w:val="Odstavecseseznamem"/>
        <w:numPr>
          <w:ilvl w:val="0"/>
          <w:numId w:val="6"/>
        </w:numPr>
        <w:spacing w:after="0"/>
        <w:ind w:left="284" w:hanging="284"/>
        <w:jc w:val="both"/>
        <w:rPr>
          <w:rFonts w:ascii="Times New Roman" w:hAnsi="Times New Roman" w:cs="Times New Roman"/>
        </w:rPr>
      </w:pPr>
      <w:r w:rsidRPr="00B111F4">
        <w:rPr>
          <w:rFonts w:ascii="Times New Roman" w:hAnsi="Times New Roman" w:cs="Times New Roman"/>
        </w:rPr>
        <w:t>zákon č. 129/200</w:t>
      </w:r>
      <w:r w:rsidR="004B1386" w:rsidRPr="00B111F4">
        <w:rPr>
          <w:rFonts w:ascii="Times New Roman" w:hAnsi="Times New Roman" w:cs="Times New Roman"/>
        </w:rPr>
        <w:t>0</w:t>
      </w:r>
      <w:r w:rsidRPr="00B111F4">
        <w:rPr>
          <w:rFonts w:ascii="Times New Roman" w:hAnsi="Times New Roman" w:cs="Times New Roman"/>
        </w:rPr>
        <w:t xml:space="preserve"> Sb.</w:t>
      </w:r>
      <w:r w:rsidR="00615187" w:rsidRPr="00B111F4">
        <w:rPr>
          <w:rFonts w:ascii="Times New Roman" w:hAnsi="Times New Roman" w:cs="Times New Roman"/>
        </w:rPr>
        <w:t>,</w:t>
      </w:r>
      <w:r w:rsidRPr="00B111F4">
        <w:rPr>
          <w:rFonts w:ascii="Times New Roman" w:hAnsi="Times New Roman" w:cs="Times New Roman"/>
        </w:rPr>
        <w:t xml:space="preserve"> o krajích (krajské zřízení)</w:t>
      </w:r>
      <w:r w:rsidR="008E64C6" w:rsidRPr="00B111F4">
        <w:rPr>
          <w:rFonts w:ascii="Times New Roman" w:hAnsi="Times New Roman" w:cs="Times New Roman"/>
        </w:rPr>
        <w:t>, ve znění pozdějších předpisů</w:t>
      </w:r>
      <w:r w:rsidR="00E34944" w:rsidRPr="00B111F4">
        <w:rPr>
          <w:rFonts w:ascii="Times New Roman" w:hAnsi="Times New Roman" w:cs="Times New Roman"/>
        </w:rPr>
        <w:t xml:space="preserve"> (dále též jen </w:t>
      </w:r>
      <w:r w:rsidR="002127EC" w:rsidRPr="00B111F4">
        <w:rPr>
          <w:rFonts w:ascii="Times New Roman" w:hAnsi="Times New Roman" w:cs="Times New Roman"/>
        </w:rPr>
        <w:t xml:space="preserve">„zákon o krajích“ či </w:t>
      </w:r>
      <w:r w:rsidR="00E34944" w:rsidRPr="00B111F4">
        <w:rPr>
          <w:rFonts w:ascii="Times New Roman" w:hAnsi="Times New Roman" w:cs="Times New Roman"/>
        </w:rPr>
        <w:t>„zákon č. 129/2000 Sb.“)</w:t>
      </w:r>
    </w:p>
    <w:p w14:paraId="283C479B" w14:textId="77777777" w:rsidR="00F27D42" w:rsidRPr="00B111F4" w:rsidRDefault="009A5203" w:rsidP="001804CB">
      <w:pPr>
        <w:pStyle w:val="Odstavecseseznamem"/>
        <w:numPr>
          <w:ilvl w:val="0"/>
          <w:numId w:val="6"/>
        </w:numPr>
        <w:spacing w:after="0"/>
        <w:ind w:left="284" w:hanging="284"/>
        <w:jc w:val="both"/>
        <w:rPr>
          <w:rFonts w:ascii="Times New Roman" w:hAnsi="Times New Roman" w:cs="Times New Roman"/>
        </w:rPr>
      </w:pPr>
      <w:r w:rsidRPr="00B111F4">
        <w:rPr>
          <w:rFonts w:ascii="Times New Roman" w:hAnsi="Times New Roman" w:cs="Times New Roman"/>
        </w:rPr>
        <w:t>zákon č. 416/2009 Sb.</w:t>
      </w:r>
      <w:r w:rsidR="00615187" w:rsidRPr="00B111F4">
        <w:rPr>
          <w:rFonts w:ascii="Times New Roman" w:hAnsi="Times New Roman" w:cs="Times New Roman"/>
        </w:rPr>
        <w:t>,</w:t>
      </w:r>
      <w:r w:rsidRPr="00B111F4">
        <w:rPr>
          <w:rFonts w:ascii="Times New Roman" w:hAnsi="Times New Roman" w:cs="Times New Roman"/>
        </w:rPr>
        <w:t xml:space="preserve"> o urychlení výstavby dopravní, vodní a energetické infrastruktury</w:t>
      </w:r>
      <w:r w:rsidR="008E64C6" w:rsidRPr="00B111F4">
        <w:rPr>
          <w:rFonts w:ascii="Times New Roman" w:hAnsi="Times New Roman" w:cs="Times New Roman"/>
        </w:rPr>
        <w:t>, ve znění pozdějších předpisů</w:t>
      </w:r>
      <w:r w:rsidR="00E34944" w:rsidRPr="00B111F4">
        <w:rPr>
          <w:rFonts w:ascii="Times New Roman" w:hAnsi="Times New Roman" w:cs="Times New Roman"/>
        </w:rPr>
        <w:t xml:space="preserve"> (dále též jen „zákon č. 416/2009 Sb.“)</w:t>
      </w:r>
    </w:p>
    <w:p w14:paraId="2B93BC4F" w14:textId="77777777" w:rsidR="00F27D42" w:rsidRPr="00B111F4" w:rsidRDefault="009A5203" w:rsidP="001804CB">
      <w:pPr>
        <w:pStyle w:val="Odstavecseseznamem"/>
        <w:numPr>
          <w:ilvl w:val="0"/>
          <w:numId w:val="6"/>
        </w:numPr>
        <w:spacing w:after="0"/>
        <w:ind w:left="284" w:hanging="284"/>
        <w:jc w:val="both"/>
        <w:rPr>
          <w:rFonts w:ascii="Times New Roman" w:hAnsi="Times New Roman" w:cs="Times New Roman"/>
        </w:rPr>
      </w:pPr>
      <w:r w:rsidRPr="00B111F4">
        <w:rPr>
          <w:rFonts w:ascii="Times New Roman" w:hAnsi="Times New Roman" w:cs="Times New Roman"/>
        </w:rPr>
        <w:t>zákon č. 184/2006 Sb.</w:t>
      </w:r>
      <w:r w:rsidR="00615187" w:rsidRPr="00B111F4">
        <w:rPr>
          <w:rFonts w:ascii="Times New Roman" w:hAnsi="Times New Roman" w:cs="Times New Roman"/>
        </w:rPr>
        <w:t>,</w:t>
      </w:r>
      <w:r w:rsidRPr="00B111F4">
        <w:rPr>
          <w:rFonts w:ascii="Times New Roman" w:hAnsi="Times New Roman" w:cs="Times New Roman"/>
        </w:rPr>
        <w:t xml:space="preserve"> o</w:t>
      </w:r>
      <w:r w:rsidR="00F77423" w:rsidRPr="00B111F4">
        <w:rPr>
          <w:rFonts w:ascii="Times New Roman" w:hAnsi="Times New Roman" w:cs="Times New Roman"/>
        </w:rPr>
        <w:t xml:space="preserve"> odnětí nebo omezení vlastnického práva k pozemku nebo ke stavbě (zákon o</w:t>
      </w:r>
      <w:r w:rsidRPr="00B111F4">
        <w:rPr>
          <w:rFonts w:ascii="Times New Roman" w:hAnsi="Times New Roman" w:cs="Times New Roman"/>
        </w:rPr>
        <w:t xml:space="preserve"> vyvlastnění</w:t>
      </w:r>
      <w:r w:rsidR="00F77423" w:rsidRPr="00B111F4">
        <w:rPr>
          <w:rFonts w:ascii="Times New Roman" w:hAnsi="Times New Roman" w:cs="Times New Roman"/>
        </w:rPr>
        <w:t>)</w:t>
      </w:r>
      <w:r w:rsidR="008E64C6" w:rsidRPr="00B111F4">
        <w:rPr>
          <w:rFonts w:ascii="Times New Roman" w:hAnsi="Times New Roman" w:cs="Times New Roman"/>
        </w:rPr>
        <w:t>, ve znění pozdějších předpisů</w:t>
      </w:r>
      <w:r w:rsidR="00E34944" w:rsidRPr="00B111F4">
        <w:rPr>
          <w:rFonts w:ascii="Times New Roman" w:hAnsi="Times New Roman" w:cs="Times New Roman"/>
        </w:rPr>
        <w:t xml:space="preserve"> (dále též jen </w:t>
      </w:r>
      <w:r w:rsidR="00434A3D" w:rsidRPr="00B111F4">
        <w:rPr>
          <w:rFonts w:ascii="Times New Roman" w:hAnsi="Times New Roman" w:cs="Times New Roman"/>
        </w:rPr>
        <w:t xml:space="preserve">„zákon o vyvlastnění „ či </w:t>
      </w:r>
      <w:r w:rsidR="00E34944" w:rsidRPr="00B111F4">
        <w:rPr>
          <w:rFonts w:ascii="Times New Roman" w:hAnsi="Times New Roman" w:cs="Times New Roman"/>
        </w:rPr>
        <w:t>„zákon č.</w:t>
      </w:r>
      <w:r w:rsidR="00434A3D" w:rsidRPr="00B111F4">
        <w:rPr>
          <w:rFonts w:ascii="Times New Roman" w:hAnsi="Times New Roman" w:cs="Times New Roman"/>
        </w:rPr>
        <w:t> </w:t>
      </w:r>
      <w:r w:rsidR="00E34944" w:rsidRPr="00B111F4">
        <w:rPr>
          <w:rFonts w:ascii="Times New Roman" w:hAnsi="Times New Roman" w:cs="Times New Roman"/>
        </w:rPr>
        <w:t>184/2006 Sb.“)</w:t>
      </w:r>
    </w:p>
    <w:p w14:paraId="5DABE29D" w14:textId="77777777" w:rsidR="00F27D42" w:rsidRPr="00B111F4" w:rsidRDefault="009A5203" w:rsidP="001804CB">
      <w:pPr>
        <w:pStyle w:val="Odstavecseseznamem"/>
        <w:numPr>
          <w:ilvl w:val="0"/>
          <w:numId w:val="6"/>
        </w:numPr>
        <w:spacing w:after="0"/>
        <w:ind w:left="284" w:hanging="284"/>
        <w:jc w:val="both"/>
        <w:rPr>
          <w:rFonts w:ascii="Times New Roman" w:hAnsi="Times New Roman" w:cs="Times New Roman"/>
        </w:rPr>
      </w:pPr>
      <w:r w:rsidRPr="00B111F4">
        <w:rPr>
          <w:rFonts w:ascii="Times New Roman" w:hAnsi="Times New Roman" w:cs="Times New Roman"/>
        </w:rPr>
        <w:t xml:space="preserve">zákon č. </w:t>
      </w:r>
      <w:r w:rsidR="009F6834" w:rsidRPr="00B111F4">
        <w:rPr>
          <w:rFonts w:ascii="Times New Roman" w:hAnsi="Times New Roman" w:cs="Times New Roman"/>
        </w:rPr>
        <w:t>2</w:t>
      </w:r>
      <w:r w:rsidRPr="00B111F4">
        <w:rPr>
          <w:rFonts w:ascii="Times New Roman" w:hAnsi="Times New Roman" w:cs="Times New Roman"/>
        </w:rPr>
        <w:t>56</w:t>
      </w:r>
      <w:r w:rsidR="009F6834" w:rsidRPr="00B111F4">
        <w:rPr>
          <w:rFonts w:ascii="Times New Roman" w:hAnsi="Times New Roman" w:cs="Times New Roman"/>
        </w:rPr>
        <w:t>/2013 Sb.</w:t>
      </w:r>
      <w:r w:rsidR="00615187" w:rsidRPr="00B111F4">
        <w:rPr>
          <w:rFonts w:ascii="Times New Roman" w:hAnsi="Times New Roman" w:cs="Times New Roman"/>
        </w:rPr>
        <w:t>,</w:t>
      </w:r>
      <w:r w:rsidR="009F6834" w:rsidRPr="00B111F4">
        <w:rPr>
          <w:rFonts w:ascii="Times New Roman" w:hAnsi="Times New Roman" w:cs="Times New Roman"/>
        </w:rPr>
        <w:t xml:space="preserve"> o katastru nemovitostí (katastrální zákon)</w:t>
      </w:r>
      <w:r w:rsidR="008E64C6" w:rsidRPr="00B111F4">
        <w:rPr>
          <w:rFonts w:ascii="Times New Roman" w:hAnsi="Times New Roman" w:cs="Times New Roman"/>
        </w:rPr>
        <w:t>, ve znění pozdějších předpisů</w:t>
      </w:r>
      <w:r w:rsidR="00E34944" w:rsidRPr="00B111F4">
        <w:rPr>
          <w:rFonts w:ascii="Times New Roman" w:hAnsi="Times New Roman" w:cs="Times New Roman"/>
        </w:rPr>
        <w:t xml:space="preserve"> (dále též jen </w:t>
      </w:r>
      <w:r w:rsidR="00434A3D" w:rsidRPr="00B111F4">
        <w:rPr>
          <w:rFonts w:ascii="Times New Roman" w:hAnsi="Times New Roman" w:cs="Times New Roman"/>
        </w:rPr>
        <w:t xml:space="preserve">„katastrální zákon“ či </w:t>
      </w:r>
      <w:r w:rsidR="00E34944" w:rsidRPr="00B111F4">
        <w:rPr>
          <w:rFonts w:ascii="Times New Roman" w:hAnsi="Times New Roman" w:cs="Times New Roman"/>
        </w:rPr>
        <w:t>„zákon č. 256/2013 Sb.“)</w:t>
      </w:r>
    </w:p>
    <w:p w14:paraId="2621788E" w14:textId="77777777" w:rsidR="00F27D42" w:rsidRPr="00B111F4" w:rsidRDefault="009F6834" w:rsidP="001804CB">
      <w:pPr>
        <w:pStyle w:val="Odstavecseseznamem"/>
        <w:numPr>
          <w:ilvl w:val="0"/>
          <w:numId w:val="6"/>
        </w:numPr>
        <w:spacing w:after="0"/>
        <w:ind w:left="284" w:hanging="284"/>
        <w:jc w:val="both"/>
        <w:rPr>
          <w:rFonts w:ascii="Times New Roman" w:hAnsi="Times New Roman" w:cs="Times New Roman"/>
        </w:rPr>
      </w:pPr>
      <w:r w:rsidRPr="00B111F4">
        <w:rPr>
          <w:rFonts w:ascii="Times New Roman" w:hAnsi="Times New Roman" w:cs="Times New Roman"/>
        </w:rPr>
        <w:t>zákon č. 183/2006 Sb.</w:t>
      </w:r>
      <w:r w:rsidR="00615187" w:rsidRPr="00B111F4">
        <w:rPr>
          <w:rFonts w:ascii="Times New Roman" w:hAnsi="Times New Roman" w:cs="Times New Roman"/>
        </w:rPr>
        <w:t>,</w:t>
      </w:r>
      <w:r w:rsidRPr="00B111F4">
        <w:rPr>
          <w:rFonts w:ascii="Times New Roman" w:hAnsi="Times New Roman" w:cs="Times New Roman"/>
        </w:rPr>
        <w:t xml:space="preserve"> o územním plánování a stavebním řádu (stavební zákon)</w:t>
      </w:r>
      <w:r w:rsidR="005B473A" w:rsidRPr="00B111F4">
        <w:rPr>
          <w:rFonts w:ascii="Times New Roman" w:hAnsi="Times New Roman" w:cs="Times New Roman"/>
        </w:rPr>
        <w:t>, ve znění pozdějších předpisů</w:t>
      </w:r>
      <w:r w:rsidR="00E34944" w:rsidRPr="00B111F4">
        <w:rPr>
          <w:rFonts w:ascii="Times New Roman" w:hAnsi="Times New Roman" w:cs="Times New Roman"/>
        </w:rPr>
        <w:t xml:space="preserve"> (dále též jen </w:t>
      </w:r>
      <w:r w:rsidR="00434A3D" w:rsidRPr="00B111F4">
        <w:rPr>
          <w:rFonts w:ascii="Times New Roman" w:hAnsi="Times New Roman" w:cs="Times New Roman"/>
        </w:rPr>
        <w:t xml:space="preserve">„stavební zákon“ či </w:t>
      </w:r>
      <w:r w:rsidR="00E34944" w:rsidRPr="00B111F4">
        <w:rPr>
          <w:rFonts w:ascii="Times New Roman" w:hAnsi="Times New Roman" w:cs="Times New Roman"/>
        </w:rPr>
        <w:t>„zákon č. 183/2006 Sb.“)</w:t>
      </w:r>
    </w:p>
    <w:p w14:paraId="6D1A990E" w14:textId="77777777" w:rsidR="00F27D42" w:rsidRPr="00B111F4" w:rsidRDefault="009F6834" w:rsidP="001804CB">
      <w:pPr>
        <w:pStyle w:val="Odstavecseseznamem"/>
        <w:numPr>
          <w:ilvl w:val="0"/>
          <w:numId w:val="6"/>
        </w:numPr>
        <w:spacing w:after="0"/>
        <w:ind w:left="284" w:hanging="284"/>
        <w:jc w:val="both"/>
        <w:rPr>
          <w:rFonts w:ascii="Times New Roman" w:hAnsi="Times New Roman" w:cs="Times New Roman"/>
        </w:rPr>
      </w:pPr>
      <w:r w:rsidRPr="00B111F4">
        <w:rPr>
          <w:rFonts w:ascii="Times New Roman" w:hAnsi="Times New Roman" w:cs="Times New Roman"/>
        </w:rPr>
        <w:t>zákon č. 89/2012 Sb.</w:t>
      </w:r>
      <w:r w:rsidR="00615187" w:rsidRPr="00B111F4">
        <w:rPr>
          <w:rFonts w:ascii="Times New Roman" w:hAnsi="Times New Roman" w:cs="Times New Roman"/>
        </w:rPr>
        <w:t>,</w:t>
      </w:r>
      <w:r w:rsidRPr="00B111F4">
        <w:rPr>
          <w:rFonts w:ascii="Times New Roman" w:hAnsi="Times New Roman" w:cs="Times New Roman"/>
        </w:rPr>
        <w:t xml:space="preserve"> občanský zákoník</w:t>
      </w:r>
      <w:r w:rsidR="006650D2">
        <w:rPr>
          <w:rFonts w:ascii="Times New Roman" w:hAnsi="Times New Roman" w:cs="Times New Roman"/>
        </w:rPr>
        <w:t>, ve znění pozdějších předpisů</w:t>
      </w:r>
      <w:r w:rsidR="00E34944" w:rsidRPr="00B111F4">
        <w:rPr>
          <w:rFonts w:ascii="Times New Roman" w:hAnsi="Times New Roman" w:cs="Times New Roman"/>
        </w:rPr>
        <w:t xml:space="preserve"> (dále též jen </w:t>
      </w:r>
      <w:r w:rsidR="00434A3D" w:rsidRPr="00B111F4">
        <w:rPr>
          <w:rFonts w:ascii="Times New Roman" w:hAnsi="Times New Roman" w:cs="Times New Roman"/>
        </w:rPr>
        <w:t xml:space="preserve">„občanský zákoník“ či </w:t>
      </w:r>
      <w:r w:rsidR="00E34944" w:rsidRPr="00B111F4">
        <w:rPr>
          <w:rFonts w:ascii="Times New Roman" w:hAnsi="Times New Roman" w:cs="Times New Roman"/>
        </w:rPr>
        <w:t>„zákon č. 89/2012 Sb.“)</w:t>
      </w:r>
    </w:p>
    <w:p w14:paraId="306E9424" w14:textId="77777777" w:rsidR="008E768F" w:rsidRDefault="00434A3D" w:rsidP="00113870">
      <w:pPr>
        <w:pStyle w:val="Odstavecseseznamem"/>
        <w:numPr>
          <w:ilvl w:val="0"/>
          <w:numId w:val="6"/>
        </w:numPr>
        <w:spacing w:after="0"/>
        <w:ind w:left="284" w:hanging="284"/>
        <w:jc w:val="both"/>
        <w:rPr>
          <w:rFonts w:ascii="Times New Roman" w:hAnsi="Times New Roman" w:cs="Times New Roman"/>
        </w:rPr>
      </w:pPr>
      <w:r w:rsidRPr="00B111F4">
        <w:rPr>
          <w:rFonts w:ascii="Times New Roman" w:hAnsi="Times New Roman" w:cs="Times New Roman"/>
        </w:rPr>
        <w:t>zákon č. 100/2001 Sb., o posuzování vlivů na životní prostředí a o změně některých souvisejících zákonů (zákon o posuzování vlivů na životní prostředí), ve znění pozdějších předpisů (dále též je „zákon o EIA“ či „zákon č. 100/2001 Sb.“)</w:t>
      </w:r>
    </w:p>
    <w:p w14:paraId="1D35EBD7" w14:textId="77777777" w:rsidR="00113870" w:rsidRDefault="008E768F" w:rsidP="00113870">
      <w:pPr>
        <w:pStyle w:val="Odstavecseseznamem"/>
        <w:numPr>
          <w:ilvl w:val="0"/>
          <w:numId w:val="6"/>
        </w:numPr>
        <w:spacing w:after="0"/>
        <w:ind w:left="284" w:hanging="284"/>
        <w:jc w:val="both"/>
        <w:rPr>
          <w:rFonts w:ascii="Times New Roman" w:hAnsi="Times New Roman" w:cs="Times New Roman"/>
        </w:rPr>
      </w:pPr>
      <w:r>
        <w:rPr>
          <w:rFonts w:ascii="Times New Roman" w:hAnsi="Times New Roman" w:cs="Times New Roman"/>
        </w:rPr>
        <w:t xml:space="preserve">zákon č. 13/1997 Sb., o pozemních komunikacích, ve znění pozdějších předpisů </w:t>
      </w:r>
      <w:r w:rsidRPr="00B111F4">
        <w:rPr>
          <w:rFonts w:ascii="Times New Roman" w:hAnsi="Times New Roman" w:cs="Times New Roman"/>
        </w:rPr>
        <w:t>(dále též jen „</w:t>
      </w:r>
      <w:r>
        <w:rPr>
          <w:rFonts w:ascii="Times New Roman" w:hAnsi="Times New Roman" w:cs="Times New Roman"/>
        </w:rPr>
        <w:t>silniční zákon</w:t>
      </w:r>
      <w:r w:rsidRPr="00B111F4">
        <w:rPr>
          <w:rFonts w:ascii="Times New Roman" w:hAnsi="Times New Roman" w:cs="Times New Roman"/>
        </w:rPr>
        <w:t xml:space="preserve">“ či „zákon č. </w:t>
      </w:r>
      <w:r>
        <w:rPr>
          <w:rFonts w:ascii="Times New Roman" w:hAnsi="Times New Roman" w:cs="Times New Roman"/>
        </w:rPr>
        <w:t>13/1997</w:t>
      </w:r>
      <w:r w:rsidRPr="00B111F4">
        <w:rPr>
          <w:rFonts w:ascii="Times New Roman" w:hAnsi="Times New Roman" w:cs="Times New Roman"/>
        </w:rPr>
        <w:t xml:space="preserve"> Sb.“)</w:t>
      </w:r>
    </w:p>
    <w:p w14:paraId="38A56AE0" w14:textId="77777777" w:rsidR="003174C3" w:rsidRDefault="00321B47" w:rsidP="00321B47">
      <w:pPr>
        <w:pStyle w:val="Odstavecseseznamem"/>
        <w:numPr>
          <w:ilvl w:val="0"/>
          <w:numId w:val="6"/>
        </w:numPr>
        <w:spacing w:after="0"/>
        <w:ind w:left="284" w:hanging="284"/>
        <w:jc w:val="both"/>
        <w:rPr>
          <w:rFonts w:ascii="Times New Roman" w:hAnsi="Times New Roman" w:cs="Times New Roman"/>
        </w:rPr>
      </w:pPr>
      <w:r w:rsidRPr="00321B47">
        <w:rPr>
          <w:rFonts w:ascii="Times New Roman" w:hAnsi="Times New Roman" w:cs="Times New Roman"/>
        </w:rPr>
        <w:t>zákon č. 340/2015 Sb., o zvláštních podmínkách některých smluv,</w:t>
      </w:r>
      <w:r w:rsidR="00190218">
        <w:rPr>
          <w:rFonts w:ascii="Times New Roman" w:hAnsi="Times New Roman" w:cs="Times New Roman"/>
        </w:rPr>
        <w:t xml:space="preserve"> uveřejňování těchto smluv a o </w:t>
      </w:r>
      <w:r w:rsidRPr="00321B47">
        <w:rPr>
          <w:rFonts w:ascii="Times New Roman" w:hAnsi="Times New Roman" w:cs="Times New Roman"/>
        </w:rPr>
        <w:t xml:space="preserve">registru smluv (zákon o registru smluv), ve znění pozdějších předpisů </w:t>
      </w:r>
      <w:r w:rsidR="00190218">
        <w:rPr>
          <w:rFonts w:ascii="Times New Roman" w:hAnsi="Times New Roman" w:cs="Times New Roman"/>
        </w:rPr>
        <w:t>(dále též jen „zákon o </w:t>
      </w:r>
      <w:r>
        <w:rPr>
          <w:rFonts w:ascii="Times New Roman" w:hAnsi="Times New Roman" w:cs="Times New Roman"/>
        </w:rPr>
        <w:t>registru smluv“ či „zákon č. 340/2015 Sb.“)</w:t>
      </w:r>
    </w:p>
    <w:p w14:paraId="3D01F010" w14:textId="77777777" w:rsidR="000108EB" w:rsidRPr="000108EB" w:rsidRDefault="000108EB" w:rsidP="00321B47">
      <w:pPr>
        <w:pStyle w:val="Odstavecseseznamem"/>
        <w:numPr>
          <w:ilvl w:val="0"/>
          <w:numId w:val="6"/>
        </w:numPr>
        <w:spacing w:after="0"/>
        <w:ind w:left="284" w:hanging="284"/>
        <w:jc w:val="both"/>
        <w:rPr>
          <w:rFonts w:ascii="Times New Roman" w:hAnsi="Times New Roman" w:cs="Times New Roman"/>
        </w:rPr>
      </w:pPr>
      <w:r w:rsidRPr="00504ADE">
        <w:rPr>
          <w:rFonts w:ascii="Times New Roman" w:hAnsi="Times New Roman" w:cs="Times New Roman"/>
          <w:iCs/>
        </w:rPr>
        <w:t>Nařízení Evropského parlamentu a Rady (EU) č. 2016/679 ze dne 27. dubna 2016 o ochraně fyzických osob v souvislosti se zpracováním osobních údajů a o volném pohybu těchto údajů a o zrušení směrnice 95/46/ES (obecné nařízení o ochraně osobních údajů)</w:t>
      </w:r>
      <w:r w:rsidRPr="000108EB">
        <w:rPr>
          <w:rFonts w:ascii="Times New Roman" w:hAnsi="Times New Roman" w:cs="Times New Roman"/>
        </w:rPr>
        <w:t xml:space="preserve"> (dále </w:t>
      </w:r>
      <w:r>
        <w:rPr>
          <w:rFonts w:ascii="Times New Roman" w:hAnsi="Times New Roman" w:cs="Times New Roman"/>
        </w:rPr>
        <w:t xml:space="preserve">též </w:t>
      </w:r>
      <w:r w:rsidRPr="000108EB">
        <w:rPr>
          <w:rFonts w:ascii="Times New Roman" w:hAnsi="Times New Roman" w:cs="Times New Roman"/>
        </w:rPr>
        <w:t>jen „Nařízení GDPR“)</w:t>
      </w:r>
    </w:p>
    <w:p w14:paraId="0E6363BE" w14:textId="77777777" w:rsidR="0093402F" w:rsidRPr="00B111F4" w:rsidRDefault="0093402F" w:rsidP="00F41418">
      <w:pPr>
        <w:pStyle w:val="Nadpis2"/>
        <w:numPr>
          <w:ilvl w:val="1"/>
          <w:numId w:val="21"/>
        </w:numPr>
        <w:rPr>
          <w:rFonts w:ascii="Times New Roman" w:hAnsi="Times New Roman" w:cs="Times New Roman"/>
        </w:rPr>
      </w:pPr>
      <w:r w:rsidRPr="00B111F4">
        <w:rPr>
          <w:rFonts w:ascii="Times New Roman" w:hAnsi="Times New Roman" w:cs="Times New Roman"/>
        </w:rPr>
        <w:t>Použité zkratky</w:t>
      </w:r>
      <w:r w:rsidR="001E6C7B">
        <w:rPr>
          <w:rFonts w:ascii="Times New Roman" w:hAnsi="Times New Roman" w:cs="Times New Roman"/>
        </w:rPr>
        <w:t xml:space="preserve"> a pojmy</w:t>
      </w:r>
    </w:p>
    <w:p w14:paraId="15F61FE8"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DSP</w:t>
      </w:r>
      <w:r w:rsidRPr="00B111F4">
        <w:rPr>
          <w:rFonts w:ascii="Times New Roman" w:hAnsi="Times New Roman" w:cs="Times New Roman"/>
        </w:rPr>
        <w:t xml:space="preserve"> – dokumentace pro stavební povolení</w:t>
      </w:r>
    </w:p>
    <w:p w14:paraId="1E32BD62"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DÚR</w:t>
      </w:r>
      <w:r w:rsidRPr="00B111F4">
        <w:rPr>
          <w:rFonts w:ascii="Times New Roman" w:hAnsi="Times New Roman" w:cs="Times New Roman"/>
        </w:rPr>
        <w:t xml:space="preserve"> – dokumentace k územnímu rozhodnutí</w:t>
      </w:r>
    </w:p>
    <w:p w14:paraId="1B9811A0"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DZ</w:t>
      </w:r>
      <w:r w:rsidRPr="00B111F4">
        <w:rPr>
          <w:rFonts w:ascii="Times New Roman" w:hAnsi="Times New Roman" w:cs="Times New Roman"/>
        </w:rPr>
        <w:t xml:space="preserve"> – dočasný zábor</w:t>
      </w:r>
    </w:p>
    <w:p w14:paraId="33E8E35E" w14:textId="77777777" w:rsidR="0093402F" w:rsidRPr="00B111F4" w:rsidRDefault="0093402F" w:rsidP="0093402F">
      <w:pPr>
        <w:spacing w:after="0"/>
        <w:jc w:val="both"/>
        <w:rPr>
          <w:rFonts w:ascii="Times New Roman" w:hAnsi="Times New Roman" w:cs="Times New Roman"/>
        </w:rPr>
      </w:pPr>
      <w:r w:rsidRPr="00B111F4">
        <w:rPr>
          <w:rFonts w:ascii="Times New Roman" w:hAnsi="Times New Roman" w:cs="Times New Roman"/>
          <w:b/>
        </w:rPr>
        <w:t>EIA</w:t>
      </w:r>
      <w:r w:rsidRPr="00B111F4">
        <w:rPr>
          <w:rFonts w:ascii="Times New Roman" w:hAnsi="Times New Roman" w:cs="Times New Roman"/>
        </w:rPr>
        <w:t xml:space="preserve"> – posouzení vlivů na životní prostředí (Environmental Impact Assessment)</w:t>
      </w:r>
    </w:p>
    <w:p w14:paraId="0867687D"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IČ</w:t>
      </w:r>
      <w:r w:rsidRPr="00B111F4">
        <w:rPr>
          <w:rFonts w:ascii="Times New Roman" w:hAnsi="Times New Roman" w:cs="Times New Roman"/>
        </w:rPr>
        <w:t xml:space="preserve"> – inženýrská činnost</w:t>
      </w:r>
    </w:p>
    <w:p w14:paraId="02204700"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KN</w:t>
      </w:r>
      <w:r w:rsidRPr="00B111F4">
        <w:rPr>
          <w:rFonts w:ascii="Times New Roman" w:hAnsi="Times New Roman" w:cs="Times New Roman"/>
        </w:rPr>
        <w:t xml:space="preserve"> – katastr nemovitostí</w:t>
      </w:r>
    </w:p>
    <w:p w14:paraId="2B507855" w14:textId="77777777" w:rsidR="0093402F" w:rsidRPr="00B111F4" w:rsidRDefault="0093402F" w:rsidP="0093402F">
      <w:pPr>
        <w:spacing w:after="0"/>
        <w:jc w:val="both"/>
        <w:rPr>
          <w:rFonts w:ascii="Times New Roman" w:hAnsi="Times New Roman" w:cs="Times New Roman"/>
        </w:rPr>
      </w:pPr>
      <w:r w:rsidRPr="00B111F4">
        <w:rPr>
          <w:rFonts w:ascii="Times New Roman" w:hAnsi="Times New Roman" w:cs="Times New Roman"/>
          <w:b/>
        </w:rPr>
        <w:t>KSÚS</w:t>
      </w:r>
      <w:r w:rsidRPr="00B111F4">
        <w:rPr>
          <w:rFonts w:ascii="Times New Roman" w:hAnsi="Times New Roman" w:cs="Times New Roman"/>
        </w:rPr>
        <w:t xml:space="preserve"> – Krajská správa </w:t>
      </w:r>
      <w:r w:rsidR="0026631C">
        <w:rPr>
          <w:rFonts w:ascii="Times New Roman" w:hAnsi="Times New Roman" w:cs="Times New Roman"/>
        </w:rPr>
        <w:t xml:space="preserve">a </w:t>
      </w:r>
      <w:r w:rsidRPr="00B111F4">
        <w:rPr>
          <w:rFonts w:ascii="Times New Roman" w:hAnsi="Times New Roman" w:cs="Times New Roman"/>
        </w:rPr>
        <w:t>údržb</w:t>
      </w:r>
      <w:r w:rsidR="0026631C">
        <w:rPr>
          <w:rFonts w:ascii="Times New Roman" w:hAnsi="Times New Roman" w:cs="Times New Roman"/>
        </w:rPr>
        <w:t>a</w:t>
      </w:r>
      <w:r w:rsidRPr="00B111F4">
        <w:rPr>
          <w:rFonts w:ascii="Times New Roman" w:hAnsi="Times New Roman" w:cs="Times New Roman"/>
        </w:rPr>
        <w:t xml:space="preserve"> silnic Středočeského kraje, příspěvková organizace</w:t>
      </w:r>
    </w:p>
    <w:p w14:paraId="49252A99" w14:textId="77777777" w:rsidR="004014EE" w:rsidRDefault="004014EE" w:rsidP="004014EE">
      <w:pPr>
        <w:spacing w:after="0"/>
        <w:jc w:val="both"/>
        <w:rPr>
          <w:rFonts w:ascii="Times New Roman" w:hAnsi="Times New Roman" w:cs="Times New Roman"/>
        </w:rPr>
      </w:pPr>
      <w:r w:rsidRPr="00504ADE">
        <w:rPr>
          <w:rFonts w:ascii="Times New Roman" w:hAnsi="Times New Roman" w:cs="Times New Roman"/>
          <w:b/>
        </w:rPr>
        <w:t>KÚ</w:t>
      </w:r>
      <w:r>
        <w:rPr>
          <w:rFonts w:ascii="Times New Roman" w:hAnsi="Times New Roman" w:cs="Times New Roman"/>
        </w:rPr>
        <w:t xml:space="preserve"> – Krajský úřad Středočeského kraje</w:t>
      </w:r>
    </w:p>
    <w:p w14:paraId="31E018A2"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PDPS</w:t>
      </w:r>
      <w:r w:rsidRPr="00B111F4">
        <w:rPr>
          <w:rFonts w:ascii="Times New Roman" w:hAnsi="Times New Roman" w:cs="Times New Roman"/>
        </w:rPr>
        <w:t xml:space="preserve"> – projektová dokumentace pro provedení stavby</w:t>
      </w:r>
    </w:p>
    <w:p w14:paraId="7D1DCBA6" w14:textId="77777777" w:rsidR="0093402F" w:rsidRPr="00B111F4" w:rsidRDefault="0093402F" w:rsidP="0093402F">
      <w:pPr>
        <w:spacing w:after="0"/>
        <w:jc w:val="both"/>
        <w:rPr>
          <w:rFonts w:ascii="Times New Roman" w:hAnsi="Times New Roman" w:cs="Times New Roman"/>
        </w:rPr>
      </w:pPr>
      <w:r w:rsidRPr="00B111F4">
        <w:rPr>
          <w:rFonts w:ascii="Times New Roman" w:hAnsi="Times New Roman" w:cs="Times New Roman"/>
          <w:b/>
        </w:rPr>
        <w:t>PUPFL</w:t>
      </w:r>
      <w:r w:rsidRPr="00B111F4">
        <w:rPr>
          <w:rFonts w:ascii="Times New Roman" w:hAnsi="Times New Roman" w:cs="Times New Roman"/>
        </w:rPr>
        <w:t xml:space="preserve"> – pozemky určené k plnění funkc</w:t>
      </w:r>
      <w:r w:rsidR="0026631C">
        <w:rPr>
          <w:rFonts w:ascii="Times New Roman" w:hAnsi="Times New Roman" w:cs="Times New Roman"/>
        </w:rPr>
        <w:t>e</w:t>
      </w:r>
      <w:r w:rsidRPr="00B111F4">
        <w:rPr>
          <w:rFonts w:ascii="Times New Roman" w:hAnsi="Times New Roman" w:cs="Times New Roman"/>
        </w:rPr>
        <w:t xml:space="preserve"> lesa</w:t>
      </w:r>
    </w:p>
    <w:p w14:paraId="7B1AA679" w14:textId="77777777" w:rsidR="00FA2D8E" w:rsidRDefault="00FA2D8E" w:rsidP="00FA2D8E">
      <w:pPr>
        <w:spacing w:after="0"/>
        <w:jc w:val="both"/>
        <w:rPr>
          <w:rFonts w:ascii="Times New Roman" w:hAnsi="Times New Roman" w:cs="Times New Roman"/>
        </w:rPr>
      </w:pPr>
      <w:r w:rsidRPr="00B111F4">
        <w:rPr>
          <w:rFonts w:ascii="Times New Roman" w:hAnsi="Times New Roman" w:cs="Times New Roman"/>
          <w:b/>
        </w:rPr>
        <w:t>ŘSD ČR</w:t>
      </w:r>
      <w:r w:rsidRPr="00B111F4">
        <w:rPr>
          <w:rFonts w:ascii="Times New Roman" w:hAnsi="Times New Roman" w:cs="Times New Roman"/>
        </w:rPr>
        <w:t xml:space="preserve"> – Ředitelství silnic a dálnic ČR</w:t>
      </w:r>
    </w:p>
    <w:p w14:paraId="487163DF" w14:textId="77777777" w:rsidR="006C7119" w:rsidRPr="00B111F4" w:rsidRDefault="006C7119" w:rsidP="00FA2D8E">
      <w:pPr>
        <w:spacing w:after="0"/>
        <w:jc w:val="both"/>
        <w:rPr>
          <w:rFonts w:ascii="Times New Roman" w:hAnsi="Times New Roman" w:cs="Times New Roman"/>
        </w:rPr>
      </w:pPr>
      <w:r w:rsidRPr="004751C1">
        <w:rPr>
          <w:rFonts w:ascii="Times New Roman" w:hAnsi="Times New Roman" w:cs="Times New Roman"/>
          <w:b/>
        </w:rPr>
        <w:t>SFDI</w:t>
      </w:r>
      <w:r>
        <w:rPr>
          <w:rFonts w:ascii="Times New Roman" w:hAnsi="Times New Roman" w:cs="Times New Roman"/>
        </w:rPr>
        <w:t xml:space="preserve"> – Státní fond dopravní infrastruktury</w:t>
      </w:r>
    </w:p>
    <w:p w14:paraId="41113BDA"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SP</w:t>
      </w:r>
      <w:r w:rsidRPr="00B111F4">
        <w:rPr>
          <w:rFonts w:ascii="Times New Roman" w:hAnsi="Times New Roman" w:cs="Times New Roman"/>
        </w:rPr>
        <w:t xml:space="preserve"> – stavební povolení</w:t>
      </w:r>
    </w:p>
    <w:p w14:paraId="4D31EBDE" w14:textId="77777777" w:rsidR="00AB07F2" w:rsidRPr="00B111F4" w:rsidRDefault="00AB07F2" w:rsidP="0093402F">
      <w:pPr>
        <w:spacing w:after="0"/>
        <w:jc w:val="both"/>
        <w:rPr>
          <w:rFonts w:ascii="Times New Roman" w:hAnsi="Times New Roman" w:cs="Times New Roman"/>
        </w:rPr>
      </w:pPr>
      <w:r w:rsidRPr="00B111F4">
        <w:rPr>
          <w:rFonts w:ascii="Times New Roman" w:hAnsi="Times New Roman" w:cs="Times New Roman"/>
          <w:b/>
        </w:rPr>
        <w:t>SPÚ</w:t>
      </w:r>
      <w:r w:rsidRPr="00B111F4">
        <w:rPr>
          <w:rFonts w:ascii="Times New Roman" w:hAnsi="Times New Roman" w:cs="Times New Roman"/>
        </w:rPr>
        <w:t xml:space="preserve"> – Státní pozemkový úřad</w:t>
      </w:r>
    </w:p>
    <w:p w14:paraId="0F327D0B"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TZ</w:t>
      </w:r>
      <w:r w:rsidRPr="00B111F4">
        <w:rPr>
          <w:rFonts w:ascii="Times New Roman" w:hAnsi="Times New Roman" w:cs="Times New Roman"/>
        </w:rPr>
        <w:t xml:space="preserve"> – trvalý zábor</w:t>
      </w:r>
    </w:p>
    <w:p w14:paraId="1EF3B6DC"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ÚR</w:t>
      </w:r>
      <w:r w:rsidRPr="00B111F4">
        <w:rPr>
          <w:rFonts w:ascii="Times New Roman" w:hAnsi="Times New Roman" w:cs="Times New Roman"/>
        </w:rPr>
        <w:t xml:space="preserve"> – územní rozhodnutí</w:t>
      </w:r>
    </w:p>
    <w:p w14:paraId="06BAE1AE" w14:textId="77777777" w:rsidR="00AB07F2" w:rsidRPr="00B111F4" w:rsidRDefault="00AB07F2" w:rsidP="0093402F">
      <w:pPr>
        <w:spacing w:after="0"/>
        <w:jc w:val="both"/>
        <w:rPr>
          <w:rFonts w:ascii="Times New Roman" w:hAnsi="Times New Roman" w:cs="Times New Roman"/>
        </w:rPr>
      </w:pPr>
      <w:r w:rsidRPr="00B111F4">
        <w:rPr>
          <w:rFonts w:ascii="Times New Roman" w:hAnsi="Times New Roman" w:cs="Times New Roman"/>
          <w:b/>
        </w:rPr>
        <w:lastRenderedPageBreak/>
        <w:t>ÚZSVM</w:t>
      </w:r>
      <w:r w:rsidRPr="00B111F4">
        <w:rPr>
          <w:rFonts w:ascii="Times New Roman" w:hAnsi="Times New Roman" w:cs="Times New Roman"/>
        </w:rPr>
        <w:t xml:space="preserve"> – Úřad pro zastupování státu ve věcech majetkových</w:t>
      </w:r>
    </w:p>
    <w:p w14:paraId="4A7075D3"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VB</w:t>
      </w:r>
      <w:r w:rsidRPr="00B111F4">
        <w:rPr>
          <w:rFonts w:ascii="Times New Roman" w:hAnsi="Times New Roman" w:cs="Times New Roman"/>
        </w:rPr>
        <w:t xml:space="preserve"> – věcné břemeno</w:t>
      </w:r>
    </w:p>
    <w:p w14:paraId="57650089" w14:textId="77777777" w:rsidR="00FA2D8E" w:rsidRPr="00B111F4" w:rsidRDefault="00FA2D8E" w:rsidP="00FA2D8E">
      <w:pPr>
        <w:spacing w:after="0"/>
        <w:jc w:val="both"/>
        <w:rPr>
          <w:rFonts w:ascii="Times New Roman" w:hAnsi="Times New Roman" w:cs="Times New Roman"/>
        </w:rPr>
      </w:pPr>
      <w:r w:rsidRPr="00B111F4">
        <w:rPr>
          <w:rFonts w:ascii="Times New Roman" w:hAnsi="Times New Roman" w:cs="Times New Roman"/>
          <w:b/>
        </w:rPr>
        <w:t>ZPF</w:t>
      </w:r>
      <w:r w:rsidRPr="00B111F4">
        <w:rPr>
          <w:rFonts w:ascii="Times New Roman" w:hAnsi="Times New Roman" w:cs="Times New Roman"/>
        </w:rPr>
        <w:t xml:space="preserve"> – zemědělský půdní fond</w:t>
      </w:r>
    </w:p>
    <w:p w14:paraId="58D25C4A" w14:textId="77777777" w:rsidR="00FA2D8E" w:rsidRDefault="00FA2D8E" w:rsidP="00FA2D8E">
      <w:pPr>
        <w:spacing w:after="0"/>
        <w:jc w:val="both"/>
        <w:rPr>
          <w:rFonts w:ascii="Times New Roman" w:hAnsi="Times New Roman" w:cs="Times New Roman"/>
        </w:rPr>
      </w:pPr>
      <w:r w:rsidRPr="00B111F4">
        <w:rPr>
          <w:rFonts w:ascii="Times New Roman" w:hAnsi="Times New Roman" w:cs="Times New Roman"/>
          <w:b/>
        </w:rPr>
        <w:t>ZÚR</w:t>
      </w:r>
      <w:r w:rsidRPr="00B111F4">
        <w:rPr>
          <w:rFonts w:ascii="Times New Roman" w:hAnsi="Times New Roman" w:cs="Times New Roman"/>
        </w:rPr>
        <w:t xml:space="preserve"> – zásady územního rozvoje</w:t>
      </w:r>
    </w:p>
    <w:p w14:paraId="192B5887" w14:textId="77777777" w:rsidR="001E6C7B" w:rsidRDefault="001E6C7B" w:rsidP="00FA2D8E">
      <w:pPr>
        <w:spacing w:after="0"/>
        <w:jc w:val="both"/>
        <w:rPr>
          <w:rFonts w:ascii="Times New Roman" w:hAnsi="Times New Roman" w:cs="Times New Roman"/>
        </w:rPr>
      </w:pPr>
    </w:p>
    <w:p w14:paraId="2EEFFE1F" w14:textId="77777777" w:rsidR="00E832A7" w:rsidRDefault="00E832A7" w:rsidP="00FA2D8E">
      <w:pPr>
        <w:spacing w:after="0"/>
        <w:jc w:val="both"/>
        <w:rPr>
          <w:rFonts w:ascii="Times New Roman" w:hAnsi="Times New Roman" w:cs="Times New Roman"/>
        </w:rPr>
      </w:pPr>
      <w:r>
        <w:rPr>
          <w:rFonts w:ascii="Times New Roman" w:hAnsi="Times New Roman" w:cs="Times New Roman"/>
        </w:rPr>
        <w:t>„</w:t>
      </w:r>
      <w:r w:rsidRPr="002D7ABC">
        <w:rPr>
          <w:rFonts w:ascii="Times New Roman" w:hAnsi="Times New Roman" w:cs="Times New Roman"/>
          <w:b/>
        </w:rPr>
        <w:t>silnicí</w:t>
      </w:r>
      <w:r>
        <w:rPr>
          <w:rFonts w:ascii="Times New Roman" w:hAnsi="Times New Roman" w:cs="Times New Roman"/>
        </w:rPr>
        <w:t xml:space="preserve">“ se </w:t>
      </w:r>
      <w:r w:rsidR="001511B7">
        <w:rPr>
          <w:rFonts w:ascii="Times New Roman" w:hAnsi="Times New Roman" w:cs="Times New Roman"/>
        </w:rPr>
        <w:t>pro účel</w:t>
      </w:r>
      <w:r w:rsidR="00ED5C7E">
        <w:rPr>
          <w:rFonts w:ascii="Times New Roman" w:hAnsi="Times New Roman" w:cs="Times New Roman"/>
        </w:rPr>
        <w:t>y</w:t>
      </w:r>
      <w:r w:rsidR="001511B7">
        <w:rPr>
          <w:rFonts w:ascii="Times New Roman" w:hAnsi="Times New Roman" w:cs="Times New Roman"/>
        </w:rPr>
        <w:t xml:space="preserve"> této metodiky </w:t>
      </w:r>
      <w:r>
        <w:rPr>
          <w:rFonts w:ascii="Times New Roman" w:hAnsi="Times New Roman" w:cs="Times New Roman"/>
        </w:rPr>
        <w:t>rozumí pozemní komunikace II. nebo III. třídy včetně všech souvisejících stavebních objektů (např. mosty, opěrné zdi, zářezy, sítě, apod.)</w:t>
      </w:r>
    </w:p>
    <w:p w14:paraId="47F4C540" w14:textId="77777777" w:rsidR="00AF6F0F" w:rsidRDefault="006B3E22" w:rsidP="00B4290E">
      <w:pPr>
        <w:spacing w:after="0"/>
        <w:jc w:val="both"/>
        <w:rPr>
          <w:rFonts w:ascii="Times New Roman" w:hAnsi="Times New Roman" w:cs="Times New Roman"/>
        </w:rPr>
      </w:pPr>
      <w:r w:rsidDel="006B3E22">
        <w:rPr>
          <w:rFonts w:ascii="Times New Roman" w:hAnsi="Times New Roman" w:cs="Times New Roman"/>
        </w:rPr>
        <w:t xml:space="preserve"> </w:t>
      </w:r>
    </w:p>
    <w:p w14:paraId="144007DD" w14:textId="77777777" w:rsidR="00B4290E" w:rsidRDefault="00B4290E" w:rsidP="00B4290E">
      <w:pPr>
        <w:spacing w:after="0"/>
        <w:jc w:val="both"/>
        <w:rPr>
          <w:rFonts w:ascii="Times New Roman" w:hAnsi="Times New Roman" w:cs="Times New Roman"/>
        </w:rPr>
      </w:pPr>
      <w:r w:rsidRPr="00B4290E">
        <w:rPr>
          <w:rFonts w:ascii="Times New Roman" w:hAnsi="Times New Roman" w:cs="Times New Roman"/>
        </w:rPr>
        <w:t>„</w:t>
      </w:r>
      <w:r w:rsidRPr="002D7ABC">
        <w:rPr>
          <w:rFonts w:ascii="Times New Roman" w:hAnsi="Times New Roman" w:cs="Times New Roman"/>
          <w:b/>
        </w:rPr>
        <w:t>IČ k SP bez majetkoprávní přípravy</w:t>
      </w:r>
      <w:r w:rsidRPr="00B4290E">
        <w:rPr>
          <w:rFonts w:ascii="Times New Roman" w:hAnsi="Times New Roman" w:cs="Times New Roman"/>
        </w:rPr>
        <w:t xml:space="preserve">“ se rozumí komplexní výkon inženýrské činnosti k zajištění </w:t>
      </w:r>
      <w:r w:rsidR="006B3E22">
        <w:rPr>
          <w:rFonts w:ascii="Times New Roman" w:hAnsi="Times New Roman" w:cs="Times New Roman"/>
        </w:rPr>
        <w:t xml:space="preserve">úplných podkladů pro podání žádosti pro vydání </w:t>
      </w:r>
      <w:r w:rsidRPr="00B4290E">
        <w:rPr>
          <w:rFonts w:ascii="Times New Roman" w:hAnsi="Times New Roman" w:cs="Times New Roman"/>
        </w:rPr>
        <w:t xml:space="preserve">stavebního povolení </w:t>
      </w:r>
      <w:r w:rsidR="006B3E22">
        <w:rPr>
          <w:rFonts w:ascii="Times New Roman" w:hAnsi="Times New Roman" w:cs="Times New Roman"/>
        </w:rPr>
        <w:t>na silnici</w:t>
      </w:r>
      <w:r w:rsidR="00631467">
        <w:rPr>
          <w:rFonts w:ascii="Times New Roman" w:hAnsi="Times New Roman" w:cs="Times New Roman"/>
        </w:rPr>
        <w:t xml:space="preserve"> </w:t>
      </w:r>
      <w:r w:rsidRPr="00B4290E">
        <w:rPr>
          <w:rFonts w:ascii="Times New Roman" w:hAnsi="Times New Roman" w:cs="Times New Roman"/>
        </w:rPr>
        <w:t xml:space="preserve">ve smyslu definovaném v kvalifikační dokumentaci. IČ k SP bez majetkoprávní přípravy zahrnuje veškeré úkony nutné pro </w:t>
      </w:r>
      <w:r w:rsidR="006B3E22">
        <w:rPr>
          <w:rFonts w:ascii="Times New Roman" w:hAnsi="Times New Roman" w:cs="Times New Roman"/>
        </w:rPr>
        <w:t>podá</w:t>
      </w:r>
      <w:r w:rsidR="002162F5">
        <w:rPr>
          <w:rFonts w:ascii="Times New Roman" w:hAnsi="Times New Roman" w:cs="Times New Roman"/>
        </w:rPr>
        <w:t>ní</w:t>
      </w:r>
      <w:r w:rsidR="006B3E22">
        <w:rPr>
          <w:rFonts w:ascii="Times New Roman" w:hAnsi="Times New Roman" w:cs="Times New Roman"/>
        </w:rPr>
        <w:t xml:space="preserve"> žádosti o vydání </w:t>
      </w:r>
      <w:r w:rsidRPr="00B4290E">
        <w:rPr>
          <w:rFonts w:ascii="Times New Roman" w:hAnsi="Times New Roman" w:cs="Times New Roman"/>
        </w:rPr>
        <w:t xml:space="preserve">pravomocného stavebního povolení celé stavby, vyjma těch, které souvisejí s majetkoprávní přípravou. IČ k SP bez majetkoprávní přípravy musí zahrnovat alespoň projednání stavby s dotčenými subjekty, majetkovými správci a dotčenými orgány státní správy, formulace a podání žádostí s cílem vydání stanovisek, vyjádření, rozhodnutí (vč. doložky právní moci), </w:t>
      </w:r>
      <w:r w:rsidR="001D5B1D" w:rsidRPr="00B4290E">
        <w:rPr>
          <w:rFonts w:ascii="Times New Roman" w:hAnsi="Times New Roman" w:cs="Times New Roman"/>
        </w:rPr>
        <w:t>souhlas</w:t>
      </w:r>
      <w:r w:rsidR="001D5B1D">
        <w:rPr>
          <w:rFonts w:ascii="Times New Roman" w:hAnsi="Times New Roman" w:cs="Times New Roman"/>
        </w:rPr>
        <w:t>ů</w:t>
      </w:r>
      <w:r w:rsidR="001D5B1D" w:rsidRPr="00B4290E">
        <w:rPr>
          <w:rFonts w:ascii="Times New Roman" w:hAnsi="Times New Roman" w:cs="Times New Roman"/>
        </w:rPr>
        <w:t xml:space="preserve"> </w:t>
      </w:r>
      <w:r w:rsidRPr="00B4290E">
        <w:rPr>
          <w:rFonts w:ascii="Times New Roman" w:hAnsi="Times New Roman" w:cs="Times New Roman"/>
        </w:rPr>
        <w:t xml:space="preserve">a výjimek potřebných k vydání stavebního povolení, a to v souladu </w:t>
      </w:r>
      <w:r w:rsidR="00401239">
        <w:rPr>
          <w:rFonts w:ascii="Times New Roman" w:hAnsi="Times New Roman" w:cs="Times New Roman"/>
        </w:rPr>
        <w:t xml:space="preserve">s platnými právními předpisy, </w:t>
      </w:r>
      <w:r w:rsidRPr="00B4290E">
        <w:rPr>
          <w:rFonts w:ascii="Times New Roman" w:hAnsi="Times New Roman" w:cs="Times New Roman"/>
        </w:rPr>
        <w:t>kompletace a doplnění podkladů, vyjádření, stanov</w:t>
      </w:r>
      <w:r w:rsidR="00204F08">
        <w:rPr>
          <w:rFonts w:ascii="Times New Roman" w:hAnsi="Times New Roman" w:cs="Times New Roman"/>
        </w:rPr>
        <w:t>isek,</w:t>
      </w:r>
      <w:r w:rsidRPr="00B4290E">
        <w:rPr>
          <w:rFonts w:ascii="Times New Roman" w:hAnsi="Times New Roman" w:cs="Times New Roman"/>
        </w:rPr>
        <w:t xml:space="preserve"> </w:t>
      </w:r>
      <w:r w:rsidRPr="006019B5">
        <w:rPr>
          <w:rFonts w:ascii="Times New Roman" w:hAnsi="Times New Roman" w:cs="Times New Roman"/>
        </w:rPr>
        <w:t xml:space="preserve">sestavení </w:t>
      </w:r>
      <w:r w:rsidR="001D5B1D" w:rsidRPr="00F71471">
        <w:rPr>
          <w:rFonts w:ascii="Times New Roman" w:hAnsi="Times New Roman" w:cs="Times New Roman"/>
        </w:rPr>
        <w:t xml:space="preserve">úplné a </w:t>
      </w:r>
      <w:r w:rsidR="00D6459E">
        <w:rPr>
          <w:rFonts w:ascii="Times New Roman" w:hAnsi="Times New Roman" w:cs="Times New Roman"/>
        </w:rPr>
        <w:t>bezvadné</w:t>
      </w:r>
      <w:r w:rsidR="001D5B1D" w:rsidRPr="00F71471">
        <w:rPr>
          <w:rFonts w:ascii="Times New Roman" w:hAnsi="Times New Roman" w:cs="Times New Roman"/>
        </w:rPr>
        <w:t xml:space="preserve"> </w:t>
      </w:r>
      <w:r w:rsidR="00EF7E42" w:rsidRPr="006019B5">
        <w:rPr>
          <w:rFonts w:ascii="Times New Roman" w:hAnsi="Times New Roman" w:cs="Times New Roman"/>
        </w:rPr>
        <w:t xml:space="preserve">žádosti </w:t>
      </w:r>
      <w:r w:rsidRPr="006019B5">
        <w:rPr>
          <w:rFonts w:ascii="Times New Roman" w:hAnsi="Times New Roman" w:cs="Times New Roman"/>
        </w:rPr>
        <w:t xml:space="preserve">o vydání stavebního povolení a </w:t>
      </w:r>
      <w:r w:rsidR="001D5B1D" w:rsidRPr="006019B5">
        <w:rPr>
          <w:rFonts w:ascii="Times New Roman" w:hAnsi="Times New Roman" w:cs="Times New Roman"/>
        </w:rPr>
        <w:t>je</w:t>
      </w:r>
      <w:r w:rsidR="001D5B1D" w:rsidRPr="00F71471">
        <w:rPr>
          <w:rFonts w:ascii="Times New Roman" w:hAnsi="Times New Roman" w:cs="Times New Roman"/>
        </w:rPr>
        <w:t>jí</w:t>
      </w:r>
      <w:r w:rsidR="001D5B1D" w:rsidRPr="006019B5">
        <w:rPr>
          <w:rFonts w:ascii="Times New Roman" w:hAnsi="Times New Roman" w:cs="Times New Roman"/>
        </w:rPr>
        <w:t xml:space="preserve"> </w:t>
      </w:r>
      <w:r w:rsidRPr="006019B5">
        <w:rPr>
          <w:rFonts w:ascii="Times New Roman" w:hAnsi="Times New Roman" w:cs="Times New Roman"/>
        </w:rPr>
        <w:t>podání u příslušného stavebního úřadu,</w:t>
      </w:r>
      <w:r w:rsidRPr="00B4290E">
        <w:rPr>
          <w:rFonts w:ascii="Times New Roman" w:hAnsi="Times New Roman" w:cs="Times New Roman"/>
        </w:rPr>
        <w:t xml:space="preserve"> včetně zajištění dalších podkladů dle požadavků příslušného stavebního úřadu v rámci stavebního řízení, účast na jednáních vyvolaných projednáním stavby, apod.; výkon IČ k SP bez majetkoprávní přípravy je možné provádět p</w:t>
      </w:r>
      <w:r w:rsidR="00AF6F0F">
        <w:rPr>
          <w:rFonts w:ascii="Times New Roman" w:hAnsi="Times New Roman" w:cs="Times New Roman"/>
        </w:rPr>
        <w:t>ouze na podkladě zpracované DSP.</w:t>
      </w:r>
    </w:p>
    <w:p w14:paraId="777A5411" w14:textId="77777777" w:rsidR="00AF6F0F" w:rsidRPr="00B4290E" w:rsidRDefault="00AF6F0F" w:rsidP="00B4290E">
      <w:pPr>
        <w:spacing w:after="0"/>
        <w:jc w:val="both"/>
        <w:rPr>
          <w:rFonts w:ascii="Times New Roman" w:hAnsi="Times New Roman" w:cs="Times New Roman"/>
        </w:rPr>
      </w:pPr>
    </w:p>
    <w:p w14:paraId="2AF80584" w14:textId="77777777" w:rsidR="00B4290E" w:rsidRPr="00B111F4" w:rsidRDefault="00B4290E" w:rsidP="00B4290E">
      <w:pPr>
        <w:spacing w:after="0"/>
        <w:jc w:val="both"/>
        <w:rPr>
          <w:rFonts w:ascii="Times New Roman" w:hAnsi="Times New Roman" w:cs="Times New Roman"/>
        </w:rPr>
      </w:pPr>
      <w:r w:rsidRPr="00B4290E">
        <w:rPr>
          <w:rFonts w:ascii="Times New Roman" w:hAnsi="Times New Roman" w:cs="Times New Roman"/>
        </w:rPr>
        <w:t>„</w:t>
      </w:r>
      <w:r w:rsidRPr="002D7ABC">
        <w:rPr>
          <w:rFonts w:ascii="Times New Roman" w:hAnsi="Times New Roman" w:cs="Times New Roman"/>
          <w:b/>
        </w:rPr>
        <w:t>IČ k SP včetně majetkoprávní přípravy</w:t>
      </w:r>
      <w:r w:rsidRPr="00B4290E">
        <w:rPr>
          <w:rFonts w:ascii="Times New Roman" w:hAnsi="Times New Roman" w:cs="Times New Roman"/>
        </w:rPr>
        <w:t xml:space="preserve">“ se rozumí komplexní výkon IČ k SP bez majetkoprávní přípravy, rozšířený </w:t>
      </w:r>
      <w:r w:rsidR="006B3E22">
        <w:rPr>
          <w:rFonts w:ascii="Times New Roman" w:hAnsi="Times New Roman" w:cs="Times New Roman"/>
        </w:rPr>
        <w:t>zejména</w:t>
      </w:r>
      <w:r w:rsidRPr="00B4290E">
        <w:rPr>
          <w:rFonts w:ascii="Times New Roman" w:hAnsi="Times New Roman" w:cs="Times New Roman"/>
        </w:rPr>
        <w:t xml:space="preserve"> o seznámení všech vlastníků pozemků se záměrem uskutečnit veřejně prospěšnou stavbu, obstarání </w:t>
      </w:r>
      <w:r w:rsidR="001D5B1D">
        <w:rPr>
          <w:rFonts w:ascii="Times New Roman" w:hAnsi="Times New Roman" w:cs="Times New Roman"/>
        </w:rPr>
        <w:t xml:space="preserve">příslušných </w:t>
      </w:r>
      <w:r w:rsidRPr="00B4290E">
        <w:rPr>
          <w:rFonts w:ascii="Times New Roman" w:hAnsi="Times New Roman" w:cs="Times New Roman"/>
        </w:rPr>
        <w:t>výpisů z katastrů nemovitostí, zajištění znaleckých posudků o ceně pozemků, porostů a budov, zajištění znaleckých posudků o ceně porostů v</w:t>
      </w:r>
      <w:r w:rsidR="00E12D49">
        <w:rPr>
          <w:rFonts w:ascii="Times New Roman" w:hAnsi="Times New Roman" w:cs="Times New Roman"/>
        </w:rPr>
        <w:t> </w:t>
      </w:r>
      <w:r w:rsidRPr="00B4290E">
        <w:rPr>
          <w:rFonts w:ascii="Times New Roman" w:hAnsi="Times New Roman" w:cs="Times New Roman"/>
        </w:rPr>
        <w:t xml:space="preserve">dočasných záborech a </w:t>
      </w:r>
      <w:r w:rsidR="006019B5">
        <w:rPr>
          <w:rFonts w:ascii="Times New Roman" w:hAnsi="Times New Roman" w:cs="Times New Roman"/>
        </w:rPr>
        <w:t>v ploše</w:t>
      </w:r>
      <w:r w:rsidR="006019B5" w:rsidRPr="00B4290E">
        <w:rPr>
          <w:rFonts w:ascii="Times New Roman" w:hAnsi="Times New Roman" w:cs="Times New Roman"/>
        </w:rPr>
        <w:t xml:space="preserve"> věcn</w:t>
      </w:r>
      <w:r w:rsidR="006019B5">
        <w:rPr>
          <w:rFonts w:ascii="Times New Roman" w:hAnsi="Times New Roman" w:cs="Times New Roman"/>
        </w:rPr>
        <w:t>ého</w:t>
      </w:r>
      <w:r w:rsidR="006019B5" w:rsidRPr="00B4290E">
        <w:rPr>
          <w:rFonts w:ascii="Times New Roman" w:hAnsi="Times New Roman" w:cs="Times New Roman"/>
        </w:rPr>
        <w:t xml:space="preserve"> </w:t>
      </w:r>
      <w:r w:rsidRPr="00B4290E">
        <w:rPr>
          <w:rFonts w:ascii="Times New Roman" w:hAnsi="Times New Roman" w:cs="Times New Roman"/>
        </w:rPr>
        <w:t>břemene, dohledávání neznámých, neurčených a</w:t>
      </w:r>
      <w:r w:rsidR="00E12D49">
        <w:rPr>
          <w:rFonts w:ascii="Times New Roman" w:hAnsi="Times New Roman" w:cs="Times New Roman"/>
        </w:rPr>
        <w:t> </w:t>
      </w:r>
      <w:r w:rsidRPr="00B4290E">
        <w:rPr>
          <w:rFonts w:ascii="Times New Roman" w:hAnsi="Times New Roman" w:cs="Times New Roman"/>
        </w:rPr>
        <w:t>nedosažitelných vlastníků, sestavení návrhu všech typů smluv, jejich projednání a odsouhlasení s</w:t>
      </w:r>
      <w:r w:rsidR="00E12D49">
        <w:rPr>
          <w:rFonts w:ascii="Times New Roman" w:hAnsi="Times New Roman" w:cs="Times New Roman"/>
        </w:rPr>
        <w:t> </w:t>
      </w:r>
      <w:r w:rsidRPr="00B4290E">
        <w:rPr>
          <w:rFonts w:ascii="Times New Roman" w:hAnsi="Times New Roman" w:cs="Times New Roman"/>
        </w:rPr>
        <w:t xml:space="preserve">objednatelem, jednání s vlastníky – fyzickými i právnickými osobami, příp. konkursními správci, exekutory a likvidátory vedoucí k uzavření smlouvy, jednání vedoucí k projednání dědictví, </w:t>
      </w:r>
      <w:r w:rsidR="006019B5">
        <w:rPr>
          <w:rFonts w:ascii="Times New Roman" w:hAnsi="Times New Roman" w:cs="Times New Roman"/>
        </w:rPr>
        <w:t xml:space="preserve">technická pomoc </w:t>
      </w:r>
      <w:r w:rsidR="006019B5" w:rsidRPr="006019B5">
        <w:rPr>
          <w:rFonts w:ascii="Times New Roman" w:hAnsi="Times New Roman" w:cs="Times New Roman"/>
        </w:rPr>
        <w:t xml:space="preserve">při </w:t>
      </w:r>
      <w:r w:rsidRPr="006019B5">
        <w:rPr>
          <w:rFonts w:ascii="Times New Roman" w:hAnsi="Times New Roman" w:cs="Times New Roman"/>
        </w:rPr>
        <w:t>odstranění zástavních práv,</w:t>
      </w:r>
      <w:r w:rsidRPr="00B4290E">
        <w:rPr>
          <w:rFonts w:ascii="Times New Roman" w:hAnsi="Times New Roman" w:cs="Times New Roman"/>
        </w:rPr>
        <w:t xml:space="preserve"> odstranění duplicitních vlastnictví a jiných překážek bránících uzavření smlouvy popř. vkladu nebo záznamu do KN (katastru nemovitostí), jednání s příslušnými katastrálními úřady vedoucí k zápisu geometrických plánů do KN a povolení vkladu do KN, podávání návrhů na vklad (kupní smlouvy, aj.) a na záznam do KN (smlouvy o převodu aj.), zajištění, sestavení a uzavření smluv o přeložkách inženýrských sítí, </w:t>
      </w:r>
      <w:r w:rsidR="00EF7E42" w:rsidRPr="00B4290E">
        <w:rPr>
          <w:rFonts w:ascii="Times New Roman" w:hAnsi="Times New Roman" w:cs="Times New Roman"/>
        </w:rPr>
        <w:t xml:space="preserve">zajištění, sestavení a uzavření smluv o </w:t>
      </w:r>
      <w:r w:rsidR="00EF7E42">
        <w:rPr>
          <w:rFonts w:ascii="Times New Roman" w:hAnsi="Times New Roman" w:cs="Times New Roman"/>
        </w:rPr>
        <w:t>převzetí stavebních objektů</w:t>
      </w:r>
      <w:r w:rsidR="00EF7E42" w:rsidRPr="00B4290E">
        <w:rPr>
          <w:rFonts w:ascii="Times New Roman" w:hAnsi="Times New Roman" w:cs="Times New Roman"/>
        </w:rPr>
        <w:t xml:space="preserve">, </w:t>
      </w:r>
      <w:r w:rsidRPr="00B4290E">
        <w:rPr>
          <w:rFonts w:ascii="Times New Roman" w:hAnsi="Times New Roman" w:cs="Times New Roman"/>
        </w:rPr>
        <w:t>projednání typů a návrhů smluv o zřízení VB se správci IS a investo</w:t>
      </w:r>
      <w:r w:rsidR="00291C65">
        <w:rPr>
          <w:rFonts w:ascii="Times New Roman" w:hAnsi="Times New Roman" w:cs="Times New Roman"/>
        </w:rPr>
        <w:t>rem, zajištění uzavření smluv o </w:t>
      </w:r>
      <w:r w:rsidRPr="00B4290E">
        <w:rPr>
          <w:rFonts w:ascii="Times New Roman" w:hAnsi="Times New Roman" w:cs="Times New Roman"/>
        </w:rPr>
        <w:t>zřízení věcného břemene s oprávněným a</w:t>
      </w:r>
      <w:r w:rsidR="00E12D49">
        <w:rPr>
          <w:rFonts w:ascii="Times New Roman" w:hAnsi="Times New Roman" w:cs="Times New Roman"/>
        </w:rPr>
        <w:t> </w:t>
      </w:r>
      <w:r w:rsidRPr="00B4290E">
        <w:rPr>
          <w:rFonts w:ascii="Times New Roman" w:hAnsi="Times New Roman" w:cs="Times New Roman"/>
        </w:rPr>
        <w:t>povinným z věcného břemene, podávání návrhů na vklad kompletních smluv o zřízení věcného břemene, zajištění podkladů pro vypracování návrhu na zahájení vyvlastňovacích řízení odnětím a</w:t>
      </w:r>
      <w:r w:rsidR="00E12D49">
        <w:rPr>
          <w:rFonts w:ascii="Times New Roman" w:hAnsi="Times New Roman" w:cs="Times New Roman"/>
        </w:rPr>
        <w:t> </w:t>
      </w:r>
      <w:r w:rsidRPr="00B4290E">
        <w:rPr>
          <w:rFonts w:ascii="Times New Roman" w:hAnsi="Times New Roman" w:cs="Times New Roman"/>
        </w:rPr>
        <w:t xml:space="preserve">omezením vlastnického práva </w:t>
      </w:r>
      <w:r w:rsidR="006019B5">
        <w:rPr>
          <w:rFonts w:ascii="Times New Roman" w:hAnsi="Times New Roman" w:cs="Times New Roman"/>
        </w:rPr>
        <w:t>(</w:t>
      </w:r>
      <w:r w:rsidR="00E844CE">
        <w:rPr>
          <w:rFonts w:ascii="Times New Roman" w:hAnsi="Times New Roman" w:cs="Times New Roman"/>
        </w:rPr>
        <w:t>např</w:t>
      </w:r>
      <w:r w:rsidRPr="00B4290E">
        <w:rPr>
          <w:rFonts w:ascii="Times New Roman" w:hAnsi="Times New Roman" w:cs="Times New Roman"/>
        </w:rPr>
        <w:t>. věcného břemene</w:t>
      </w:r>
      <w:r w:rsidR="006019B5">
        <w:rPr>
          <w:rFonts w:ascii="Times New Roman" w:hAnsi="Times New Roman" w:cs="Times New Roman"/>
        </w:rPr>
        <w:t>)</w:t>
      </w:r>
      <w:r w:rsidR="006B3E22">
        <w:rPr>
          <w:rFonts w:ascii="Times New Roman" w:hAnsi="Times New Roman" w:cs="Times New Roman"/>
        </w:rPr>
        <w:t>.</w:t>
      </w:r>
      <w:r w:rsidRPr="00B4290E">
        <w:rPr>
          <w:rFonts w:ascii="Times New Roman" w:hAnsi="Times New Roman" w:cs="Times New Roman"/>
        </w:rPr>
        <w:t xml:space="preserve"> Majetkoprávní přípravou dle této definice nejsou právní služby </w:t>
      </w:r>
      <w:r w:rsidR="00291C65">
        <w:rPr>
          <w:rFonts w:ascii="Times New Roman" w:hAnsi="Times New Roman" w:cs="Times New Roman"/>
        </w:rPr>
        <w:t>ve smyslu § 1 odst. 2 zákona č. </w:t>
      </w:r>
      <w:r w:rsidRPr="00B4290E">
        <w:rPr>
          <w:rFonts w:ascii="Times New Roman" w:hAnsi="Times New Roman" w:cs="Times New Roman"/>
        </w:rPr>
        <w:t>85/1996 Sb., o advokacii, ve znění pozdějších předpisů, které mohou být poskytovány pouze advokátem (např. zastupová</w:t>
      </w:r>
      <w:r w:rsidR="00D851B3">
        <w:rPr>
          <w:rFonts w:ascii="Times New Roman" w:hAnsi="Times New Roman" w:cs="Times New Roman"/>
        </w:rPr>
        <w:t>ní zadavatele před soudy apod.).</w:t>
      </w:r>
    </w:p>
    <w:p w14:paraId="07F85DD1" w14:textId="77777777" w:rsidR="00F77423" w:rsidRPr="00B111F4" w:rsidRDefault="000108EB" w:rsidP="00341DED">
      <w:pPr>
        <w:pStyle w:val="Nadpis2"/>
        <w:numPr>
          <w:ilvl w:val="1"/>
          <w:numId w:val="21"/>
        </w:numPr>
        <w:rPr>
          <w:rFonts w:ascii="Times New Roman" w:hAnsi="Times New Roman" w:cs="Times New Roman"/>
        </w:rPr>
      </w:pPr>
      <w:r>
        <w:rPr>
          <w:rFonts w:ascii="Times New Roman" w:hAnsi="Times New Roman" w:cs="Times New Roman"/>
        </w:rPr>
        <w:t>Obecný</w:t>
      </w:r>
      <w:r w:rsidR="0023301D" w:rsidRPr="00B111F4">
        <w:rPr>
          <w:rFonts w:ascii="Times New Roman" w:hAnsi="Times New Roman" w:cs="Times New Roman"/>
        </w:rPr>
        <w:t xml:space="preserve"> postup prací </w:t>
      </w:r>
      <w:r w:rsidR="005525D7" w:rsidRPr="00B111F4">
        <w:rPr>
          <w:rFonts w:ascii="Times New Roman" w:hAnsi="Times New Roman" w:cs="Times New Roman"/>
        </w:rPr>
        <w:t>inženýrské činnosti a</w:t>
      </w:r>
      <w:r w:rsidR="004B1386" w:rsidRPr="00B111F4">
        <w:rPr>
          <w:rFonts w:ascii="Times New Roman" w:hAnsi="Times New Roman" w:cs="Times New Roman"/>
        </w:rPr>
        <w:t xml:space="preserve"> </w:t>
      </w:r>
      <w:r w:rsidR="0023301D" w:rsidRPr="00B111F4">
        <w:rPr>
          <w:rFonts w:ascii="Times New Roman" w:hAnsi="Times New Roman" w:cs="Times New Roman"/>
        </w:rPr>
        <w:t xml:space="preserve">majetkoprávní </w:t>
      </w:r>
      <w:r w:rsidR="005525D7" w:rsidRPr="00B111F4">
        <w:rPr>
          <w:rFonts w:ascii="Times New Roman" w:hAnsi="Times New Roman" w:cs="Times New Roman"/>
        </w:rPr>
        <w:t>přípravy</w:t>
      </w:r>
      <w:r w:rsidR="004B1386" w:rsidRPr="00B111F4">
        <w:rPr>
          <w:rFonts w:ascii="Times New Roman" w:hAnsi="Times New Roman" w:cs="Times New Roman"/>
        </w:rPr>
        <w:t xml:space="preserve"> </w:t>
      </w:r>
      <w:r w:rsidR="0023301D" w:rsidRPr="00B111F4">
        <w:rPr>
          <w:rFonts w:ascii="Times New Roman" w:hAnsi="Times New Roman" w:cs="Times New Roman"/>
        </w:rPr>
        <w:t>stavby</w:t>
      </w:r>
    </w:p>
    <w:p w14:paraId="5E33CBA1" w14:textId="77777777" w:rsidR="00B47FFE" w:rsidRPr="00B111F4" w:rsidRDefault="00B47FFE" w:rsidP="00B111F4">
      <w:pPr>
        <w:pStyle w:val="Odstavecseseznamem"/>
        <w:jc w:val="both"/>
        <w:rPr>
          <w:rFonts w:ascii="Times New Roman" w:hAnsi="Times New Roman" w:cs="Times New Roman"/>
          <w:b/>
        </w:rPr>
      </w:pPr>
    </w:p>
    <w:p w14:paraId="0417BBE1" w14:textId="77777777" w:rsidR="00F27D42" w:rsidRPr="00B111F4" w:rsidRDefault="0023301D" w:rsidP="00ED5C7E">
      <w:pPr>
        <w:pStyle w:val="Odstavecseseznamem"/>
        <w:numPr>
          <w:ilvl w:val="0"/>
          <w:numId w:val="25"/>
        </w:numPr>
        <w:spacing w:after="0"/>
        <w:ind w:left="284" w:hanging="284"/>
        <w:jc w:val="both"/>
        <w:rPr>
          <w:rFonts w:ascii="Times New Roman" w:hAnsi="Times New Roman" w:cs="Times New Roman"/>
        </w:rPr>
      </w:pPr>
      <w:r w:rsidRPr="00B111F4">
        <w:rPr>
          <w:rFonts w:ascii="Times New Roman" w:hAnsi="Times New Roman" w:cs="Times New Roman"/>
        </w:rPr>
        <w:t xml:space="preserve">Studie proveditelnosti, </w:t>
      </w:r>
      <w:r w:rsidR="00B4290E">
        <w:rPr>
          <w:rFonts w:ascii="Times New Roman" w:hAnsi="Times New Roman" w:cs="Times New Roman"/>
        </w:rPr>
        <w:t xml:space="preserve">dokumentace </w:t>
      </w:r>
      <w:r w:rsidRPr="00B111F4">
        <w:rPr>
          <w:rFonts w:ascii="Times New Roman" w:hAnsi="Times New Roman" w:cs="Times New Roman"/>
        </w:rPr>
        <w:t xml:space="preserve">EIA, ZÚR </w:t>
      </w:r>
      <w:r w:rsidR="00487653" w:rsidRPr="00B111F4">
        <w:rPr>
          <w:rFonts w:ascii="Times New Roman" w:hAnsi="Times New Roman" w:cs="Times New Roman"/>
        </w:rPr>
        <w:t>aj.</w:t>
      </w:r>
    </w:p>
    <w:p w14:paraId="1D8F58CB" w14:textId="77777777" w:rsidR="00F27D42" w:rsidRPr="00B111F4" w:rsidRDefault="0023301D" w:rsidP="002D7ABC">
      <w:pPr>
        <w:pStyle w:val="Odstavecseseznamem"/>
        <w:numPr>
          <w:ilvl w:val="0"/>
          <w:numId w:val="25"/>
        </w:numPr>
        <w:spacing w:after="0"/>
        <w:ind w:left="284" w:hanging="284"/>
        <w:jc w:val="both"/>
        <w:rPr>
          <w:rFonts w:ascii="Times New Roman" w:hAnsi="Times New Roman" w:cs="Times New Roman"/>
        </w:rPr>
      </w:pPr>
      <w:r w:rsidRPr="00B111F4">
        <w:rPr>
          <w:rFonts w:ascii="Times New Roman" w:hAnsi="Times New Roman" w:cs="Times New Roman"/>
        </w:rPr>
        <w:t>Zpracování dokumentace DÚR, navazující IČ k</w:t>
      </w:r>
      <w:r w:rsidR="00487653" w:rsidRPr="00B111F4">
        <w:rPr>
          <w:rFonts w:ascii="Times New Roman" w:hAnsi="Times New Roman" w:cs="Times New Roman"/>
        </w:rPr>
        <w:t> </w:t>
      </w:r>
      <w:r w:rsidRPr="00B111F4">
        <w:rPr>
          <w:rFonts w:ascii="Times New Roman" w:hAnsi="Times New Roman" w:cs="Times New Roman"/>
        </w:rPr>
        <w:t>ÚR</w:t>
      </w:r>
      <w:r w:rsidR="00487653" w:rsidRPr="00B111F4">
        <w:rPr>
          <w:rFonts w:ascii="Times New Roman" w:hAnsi="Times New Roman" w:cs="Times New Roman"/>
        </w:rPr>
        <w:t>, zajištění ÚR</w:t>
      </w:r>
      <w:r w:rsidR="009C20DE">
        <w:rPr>
          <w:rFonts w:ascii="Times New Roman" w:hAnsi="Times New Roman" w:cs="Times New Roman"/>
        </w:rPr>
        <w:t>.</w:t>
      </w:r>
    </w:p>
    <w:p w14:paraId="1F4E241D" w14:textId="77777777" w:rsidR="00F27D42" w:rsidRPr="00B111F4" w:rsidRDefault="0023301D" w:rsidP="002D7ABC">
      <w:pPr>
        <w:pStyle w:val="Odstavecseseznamem"/>
        <w:numPr>
          <w:ilvl w:val="0"/>
          <w:numId w:val="25"/>
        </w:numPr>
        <w:spacing w:after="0"/>
        <w:ind w:left="284" w:hanging="284"/>
        <w:jc w:val="both"/>
        <w:rPr>
          <w:rFonts w:ascii="Times New Roman" w:hAnsi="Times New Roman" w:cs="Times New Roman"/>
        </w:rPr>
      </w:pPr>
      <w:r w:rsidRPr="00B111F4">
        <w:rPr>
          <w:rFonts w:ascii="Times New Roman" w:hAnsi="Times New Roman" w:cs="Times New Roman"/>
        </w:rPr>
        <w:lastRenderedPageBreak/>
        <w:t xml:space="preserve">Zpracování dokumentace DSP na podkladě </w:t>
      </w:r>
      <w:r w:rsidRPr="00341DED">
        <w:rPr>
          <w:rFonts w:ascii="Times New Roman" w:hAnsi="Times New Roman" w:cs="Times New Roman"/>
        </w:rPr>
        <w:t>D</w:t>
      </w:r>
      <w:r w:rsidR="000108EB" w:rsidRPr="00341DED">
        <w:rPr>
          <w:rFonts w:ascii="Times New Roman" w:hAnsi="Times New Roman" w:cs="Times New Roman"/>
        </w:rPr>
        <w:t>ÚR</w:t>
      </w:r>
      <w:r w:rsidR="00487653" w:rsidRPr="000108EB">
        <w:rPr>
          <w:rFonts w:ascii="Times New Roman" w:hAnsi="Times New Roman" w:cs="Times New Roman"/>
        </w:rPr>
        <w:t>, jejíž</w:t>
      </w:r>
      <w:r w:rsidR="00487653" w:rsidRPr="00B111F4">
        <w:rPr>
          <w:rFonts w:ascii="Times New Roman" w:hAnsi="Times New Roman" w:cs="Times New Roman"/>
        </w:rPr>
        <w:t xml:space="preserve"> součástí je</w:t>
      </w:r>
      <w:r w:rsidR="0056030A" w:rsidRPr="00B111F4">
        <w:rPr>
          <w:rFonts w:ascii="Times New Roman" w:hAnsi="Times New Roman" w:cs="Times New Roman"/>
        </w:rPr>
        <w:t xml:space="preserve"> </w:t>
      </w:r>
      <w:r w:rsidR="00487653" w:rsidRPr="00B111F4">
        <w:rPr>
          <w:rFonts w:ascii="Times New Roman" w:hAnsi="Times New Roman" w:cs="Times New Roman"/>
        </w:rPr>
        <w:t xml:space="preserve">mj. </w:t>
      </w:r>
      <w:r w:rsidRPr="00B111F4">
        <w:rPr>
          <w:rFonts w:ascii="Times New Roman" w:hAnsi="Times New Roman" w:cs="Times New Roman"/>
        </w:rPr>
        <w:t>záborov</w:t>
      </w:r>
      <w:r w:rsidR="00487653" w:rsidRPr="00B111F4">
        <w:rPr>
          <w:rFonts w:ascii="Times New Roman" w:hAnsi="Times New Roman" w:cs="Times New Roman"/>
        </w:rPr>
        <w:t>ý</w:t>
      </w:r>
      <w:r w:rsidRPr="00B111F4">
        <w:rPr>
          <w:rFonts w:ascii="Times New Roman" w:hAnsi="Times New Roman" w:cs="Times New Roman"/>
        </w:rPr>
        <w:t xml:space="preserve"> elaborát</w:t>
      </w:r>
      <w:r w:rsidR="00487653" w:rsidRPr="00B111F4">
        <w:rPr>
          <w:rFonts w:ascii="Times New Roman" w:hAnsi="Times New Roman" w:cs="Times New Roman"/>
        </w:rPr>
        <w:t xml:space="preserve"> </w:t>
      </w:r>
      <w:r w:rsidR="006019B5">
        <w:rPr>
          <w:rFonts w:ascii="Times New Roman" w:hAnsi="Times New Roman" w:cs="Times New Roman"/>
        </w:rPr>
        <w:t xml:space="preserve">(včetně ZPF a PUPFL) </w:t>
      </w:r>
      <w:r w:rsidR="00487653" w:rsidRPr="00B111F4">
        <w:rPr>
          <w:rFonts w:ascii="Times New Roman" w:hAnsi="Times New Roman" w:cs="Times New Roman"/>
        </w:rPr>
        <w:t>na</w:t>
      </w:r>
      <w:r w:rsidR="005B473A" w:rsidRPr="00B111F4">
        <w:rPr>
          <w:rFonts w:ascii="Times New Roman" w:hAnsi="Times New Roman" w:cs="Times New Roman"/>
        </w:rPr>
        <w:t> </w:t>
      </w:r>
      <w:r w:rsidR="00487653" w:rsidRPr="00B111F4">
        <w:rPr>
          <w:rFonts w:ascii="Times New Roman" w:hAnsi="Times New Roman" w:cs="Times New Roman"/>
        </w:rPr>
        <w:t>podkladu platného stavu katastru nemovitostí</w:t>
      </w:r>
      <w:r w:rsidRPr="00B111F4">
        <w:rPr>
          <w:rFonts w:ascii="Times New Roman" w:hAnsi="Times New Roman" w:cs="Times New Roman"/>
        </w:rPr>
        <w:t xml:space="preserve">, </w:t>
      </w:r>
      <w:r w:rsidR="00487653" w:rsidRPr="006019B5">
        <w:rPr>
          <w:rFonts w:ascii="Times New Roman" w:hAnsi="Times New Roman" w:cs="Times New Roman"/>
        </w:rPr>
        <w:t xml:space="preserve">dendrologický průzkum, </w:t>
      </w:r>
      <w:r w:rsidR="006019B5" w:rsidRPr="00F71471">
        <w:rPr>
          <w:rFonts w:ascii="Times New Roman" w:hAnsi="Times New Roman" w:cs="Times New Roman"/>
        </w:rPr>
        <w:t>podklady pro</w:t>
      </w:r>
      <w:r w:rsidR="00487653" w:rsidRPr="006019B5">
        <w:rPr>
          <w:rFonts w:ascii="Times New Roman" w:hAnsi="Times New Roman" w:cs="Times New Roman"/>
        </w:rPr>
        <w:t xml:space="preserve"> kácení mimolesní zeleně</w:t>
      </w:r>
      <w:r w:rsidR="006019B5" w:rsidRPr="00F71471">
        <w:rPr>
          <w:rFonts w:ascii="Times New Roman" w:hAnsi="Times New Roman" w:cs="Times New Roman"/>
        </w:rPr>
        <w:t>,</w:t>
      </w:r>
      <w:r w:rsidR="00487653" w:rsidRPr="006019B5">
        <w:rPr>
          <w:rFonts w:ascii="Times New Roman" w:hAnsi="Times New Roman" w:cs="Times New Roman"/>
        </w:rPr>
        <w:t xml:space="preserve"> </w:t>
      </w:r>
      <w:r w:rsidRPr="00B111F4">
        <w:rPr>
          <w:rFonts w:ascii="Times New Roman" w:hAnsi="Times New Roman" w:cs="Times New Roman"/>
        </w:rPr>
        <w:t xml:space="preserve">vyhotovení </w:t>
      </w:r>
      <w:r w:rsidR="00487653" w:rsidRPr="00B111F4">
        <w:rPr>
          <w:rFonts w:ascii="Times New Roman" w:hAnsi="Times New Roman" w:cs="Times New Roman"/>
        </w:rPr>
        <w:t xml:space="preserve">oddělovacích </w:t>
      </w:r>
      <w:r w:rsidRPr="00B111F4">
        <w:rPr>
          <w:rFonts w:ascii="Times New Roman" w:hAnsi="Times New Roman" w:cs="Times New Roman"/>
        </w:rPr>
        <w:t xml:space="preserve">geometrických plánů </w:t>
      </w:r>
      <w:r w:rsidR="00487653" w:rsidRPr="00B111F4">
        <w:rPr>
          <w:rFonts w:ascii="Times New Roman" w:hAnsi="Times New Roman" w:cs="Times New Roman"/>
        </w:rPr>
        <w:t xml:space="preserve">a </w:t>
      </w:r>
      <w:r w:rsidR="00A602F3">
        <w:rPr>
          <w:rFonts w:ascii="Times New Roman" w:hAnsi="Times New Roman" w:cs="Times New Roman"/>
        </w:rPr>
        <w:t xml:space="preserve">po jejich zapsání vyhotovení </w:t>
      </w:r>
      <w:r w:rsidR="00487653" w:rsidRPr="00B111F4">
        <w:rPr>
          <w:rFonts w:ascii="Times New Roman" w:hAnsi="Times New Roman" w:cs="Times New Roman"/>
        </w:rPr>
        <w:t>geometrických plánů pro věcn</w:t>
      </w:r>
      <w:r w:rsidR="00ED5C7E">
        <w:rPr>
          <w:rFonts w:ascii="Times New Roman" w:hAnsi="Times New Roman" w:cs="Times New Roman"/>
        </w:rPr>
        <w:t>á</w:t>
      </w:r>
      <w:r w:rsidR="00487653" w:rsidRPr="00B111F4">
        <w:rPr>
          <w:rFonts w:ascii="Times New Roman" w:hAnsi="Times New Roman" w:cs="Times New Roman"/>
        </w:rPr>
        <w:t xml:space="preserve"> břemen</w:t>
      </w:r>
      <w:r w:rsidR="00ED5C7E">
        <w:rPr>
          <w:rFonts w:ascii="Times New Roman" w:hAnsi="Times New Roman" w:cs="Times New Roman"/>
        </w:rPr>
        <w:t>a</w:t>
      </w:r>
      <w:r w:rsidR="00487653" w:rsidRPr="00B111F4">
        <w:rPr>
          <w:rFonts w:ascii="Times New Roman" w:hAnsi="Times New Roman" w:cs="Times New Roman"/>
        </w:rPr>
        <w:t>.</w:t>
      </w:r>
    </w:p>
    <w:p w14:paraId="13CC2123" w14:textId="77777777" w:rsidR="00F27D42" w:rsidRPr="00B111F4" w:rsidRDefault="0023301D" w:rsidP="002D7ABC">
      <w:pPr>
        <w:pStyle w:val="Odstavecseseznamem"/>
        <w:numPr>
          <w:ilvl w:val="0"/>
          <w:numId w:val="25"/>
        </w:numPr>
        <w:spacing w:after="0"/>
        <w:ind w:left="284" w:hanging="284"/>
        <w:jc w:val="both"/>
        <w:rPr>
          <w:rFonts w:ascii="Times New Roman" w:hAnsi="Times New Roman" w:cs="Times New Roman"/>
        </w:rPr>
      </w:pPr>
      <w:r w:rsidRPr="00B111F4">
        <w:rPr>
          <w:rFonts w:ascii="Times New Roman" w:hAnsi="Times New Roman" w:cs="Times New Roman"/>
        </w:rPr>
        <w:t xml:space="preserve">Provedení IČ </w:t>
      </w:r>
      <w:r w:rsidR="00B4290E">
        <w:rPr>
          <w:rFonts w:ascii="Times New Roman" w:hAnsi="Times New Roman" w:cs="Times New Roman"/>
        </w:rPr>
        <w:t>k</w:t>
      </w:r>
      <w:r w:rsidR="00B4290E" w:rsidRPr="00B111F4">
        <w:rPr>
          <w:rFonts w:ascii="Times New Roman" w:hAnsi="Times New Roman" w:cs="Times New Roman"/>
        </w:rPr>
        <w:t> </w:t>
      </w:r>
      <w:r w:rsidRPr="00B111F4">
        <w:rPr>
          <w:rFonts w:ascii="Times New Roman" w:hAnsi="Times New Roman" w:cs="Times New Roman"/>
        </w:rPr>
        <w:t xml:space="preserve">SP </w:t>
      </w:r>
      <w:r w:rsidR="00E832A7">
        <w:rPr>
          <w:rFonts w:ascii="Times New Roman" w:hAnsi="Times New Roman" w:cs="Times New Roman"/>
        </w:rPr>
        <w:t>včetně nebo bez majetkoprávní přípravy.</w:t>
      </w:r>
    </w:p>
    <w:p w14:paraId="192002D3" w14:textId="77777777" w:rsidR="00460DED" w:rsidRDefault="00183B72">
      <w:pPr>
        <w:pStyle w:val="Odstavecseseznamem"/>
        <w:numPr>
          <w:ilvl w:val="0"/>
          <w:numId w:val="25"/>
        </w:numPr>
        <w:spacing w:after="0"/>
        <w:ind w:left="284" w:hanging="284"/>
        <w:jc w:val="both"/>
        <w:rPr>
          <w:rFonts w:ascii="Times New Roman" w:hAnsi="Times New Roman" w:cs="Times New Roman"/>
        </w:rPr>
      </w:pPr>
      <w:r w:rsidRPr="00B111F4">
        <w:rPr>
          <w:rFonts w:ascii="Times New Roman" w:hAnsi="Times New Roman" w:cs="Times New Roman"/>
        </w:rPr>
        <w:t>Zpracování PDPS a realizace stavby.</w:t>
      </w:r>
    </w:p>
    <w:p w14:paraId="7C191A96" w14:textId="77777777" w:rsidR="00460DED" w:rsidRDefault="00460DED">
      <w:pPr>
        <w:pStyle w:val="Odstavecseseznamem"/>
        <w:spacing w:after="0"/>
        <w:ind w:left="284"/>
        <w:jc w:val="both"/>
        <w:rPr>
          <w:rFonts w:ascii="Times New Roman" w:hAnsi="Times New Roman" w:cs="Times New Roman"/>
          <w:iCs/>
        </w:rPr>
      </w:pPr>
    </w:p>
    <w:p w14:paraId="6A1DE6B3" w14:textId="77777777" w:rsidR="00460DED" w:rsidRPr="004E2E34" w:rsidRDefault="004F7C5B" w:rsidP="00C378D0">
      <w:pPr>
        <w:spacing w:after="0"/>
        <w:jc w:val="both"/>
        <w:rPr>
          <w:rFonts w:ascii="Times New Roman" w:hAnsi="Times New Roman" w:cs="Times New Roman"/>
        </w:rPr>
      </w:pPr>
      <w:r w:rsidRPr="004E2E34">
        <w:rPr>
          <w:rFonts w:ascii="Times New Roman" w:hAnsi="Times New Roman" w:cs="Times New Roman"/>
          <w:iCs/>
        </w:rPr>
        <w:t xml:space="preserve">V žádosti o vydání územního rozhodnutí a stavebního povolení, jakož i v jiné žádosti podle stavebního zákona, která je zpoplatněna, bude jako osoba, která o vydání žádá, vždy uveden Středočeský </w:t>
      </w:r>
      <w:r w:rsidR="004E2E34">
        <w:rPr>
          <w:rFonts w:ascii="Times New Roman" w:hAnsi="Times New Roman" w:cs="Times New Roman"/>
          <w:iCs/>
        </w:rPr>
        <w:t>kraj, zastoupený KSÚ</w:t>
      </w:r>
      <w:r w:rsidRPr="004E2E34">
        <w:rPr>
          <w:rFonts w:ascii="Times New Roman" w:hAnsi="Times New Roman" w:cs="Times New Roman"/>
          <w:iCs/>
        </w:rPr>
        <w:t>S nebo externím subjektem</w:t>
      </w:r>
      <w:r w:rsidR="004E2E34" w:rsidRPr="004E2E34">
        <w:rPr>
          <w:rFonts w:ascii="Times New Roman" w:hAnsi="Times New Roman" w:cs="Times New Roman"/>
          <w:iCs/>
        </w:rPr>
        <w:t>.</w:t>
      </w:r>
      <w:r w:rsidRPr="004E2E34">
        <w:rPr>
          <w:rFonts w:ascii="Times New Roman" w:hAnsi="Times New Roman" w:cs="Times New Roman"/>
          <w:iCs/>
        </w:rPr>
        <w:t xml:space="preserve"> Důvodem je osvobození od správního poplatku.</w:t>
      </w:r>
    </w:p>
    <w:p w14:paraId="182844C2" w14:textId="77777777" w:rsidR="00E12D49" w:rsidRDefault="00E12D49" w:rsidP="000108EB">
      <w:pPr>
        <w:spacing w:after="0"/>
        <w:jc w:val="both"/>
        <w:rPr>
          <w:rFonts w:ascii="Times New Roman" w:hAnsi="Times New Roman" w:cs="Times New Roman"/>
        </w:rPr>
      </w:pPr>
    </w:p>
    <w:p w14:paraId="5BE2973F" w14:textId="77777777" w:rsidR="004F7C5B" w:rsidRPr="004F7C5B" w:rsidRDefault="004F7C5B" w:rsidP="004F7C5B">
      <w:pPr>
        <w:jc w:val="both"/>
        <w:rPr>
          <w:rFonts w:ascii="Times New Roman" w:hAnsi="Times New Roman" w:cs="Times New Roman"/>
        </w:rPr>
      </w:pPr>
      <w:r w:rsidRPr="004F7C5B">
        <w:rPr>
          <w:rFonts w:ascii="Times New Roman" w:hAnsi="Times New Roman" w:cs="Times New Roman"/>
        </w:rPr>
        <w:t>Pozn.: Ve vhodných případech a po odsouhlasení KSUS je možné zpracování společné dokumentace pro ÚR a SP (tzv. DÚSP) a projednání ve společném řízení.</w:t>
      </w:r>
      <w:r w:rsidRPr="004F7C5B">
        <w:rPr>
          <w:rFonts w:ascii="Times New Roman" w:hAnsi="Times New Roman" w:cs="Times New Roman"/>
        </w:rPr>
        <w:br w:type="page"/>
      </w:r>
    </w:p>
    <w:p w14:paraId="1ED144C0" w14:textId="77777777" w:rsidR="0023301D" w:rsidRPr="00B111F4" w:rsidRDefault="00F41418" w:rsidP="00F41418">
      <w:pPr>
        <w:pStyle w:val="Nadpis1"/>
        <w:jc w:val="center"/>
        <w:rPr>
          <w:rFonts w:ascii="Times New Roman" w:hAnsi="Times New Roman" w:cs="Times New Roman"/>
        </w:rPr>
      </w:pPr>
      <w:r w:rsidRPr="00B111F4">
        <w:rPr>
          <w:rFonts w:ascii="Times New Roman" w:hAnsi="Times New Roman" w:cs="Times New Roman"/>
        </w:rPr>
        <w:lastRenderedPageBreak/>
        <w:t xml:space="preserve">II. </w:t>
      </w:r>
      <w:r w:rsidR="0023301D" w:rsidRPr="00B111F4">
        <w:rPr>
          <w:rFonts w:ascii="Times New Roman" w:hAnsi="Times New Roman" w:cs="Times New Roman"/>
        </w:rPr>
        <w:t>Majetkoprávní příprava</w:t>
      </w:r>
      <w:r w:rsidR="00B4290E">
        <w:rPr>
          <w:rFonts w:ascii="Times New Roman" w:hAnsi="Times New Roman" w:cs="Times New Roman"/>
        </w:rPr>
        <w:t xml:space="preserve"> staveb</w:t>
      </w:r>
      <w:r w:rsidR="006B3E22">
        <w:rPr>
          <w:rFonts w:ascii="Times New Roman" w:hAnsi="Times New Roman" w:cs="Times New Roman"/>
        </w:rPr>
        <w:t xml:space="preserve"> A</w:t>
      </w:r>
      <w:r w:rsidR="001746E5">
        <w:rPr>
          <w:rFonts w:ascii="Times New Roman" w:hAnsi="Times New Roman" w:cs="Times New Roman"/>
        </w:rPr>
        <w:t>.</w:t>
      </w:r>
    </w:p>
    <w:p w14:paraId="5D472CB3" w14:textId="77777777" w:rsidR="00B47FFE" w:rsidRPr="00B111F4" w:rsidRDefault="00B47FFE" w:rsidP="00F41418">
      <w:pPr>
        <w:pStyle w:val="Nadpis2"/>
        <w:numPr>
          <w:ilvl w:val="1"/>
          <w:numId w:val="23"/>
        </w:numPr>
        <w:rPr>
          <w:rFonts w:ascii="Times New Roman" w:hAnsi="Times New Roman" w:cs="Times New Roman"/>
        </w:rPr>
      </w:pPr>
      <w:r w:rsidRPr="00B111F4">
        <w:rPr>
          <w:rFonts w:ascii="Times New Roman" w:hAnsi="Times New Roman" w:cs="Times New Roman"/>
        </w:rPr>
        <w:t>Obecná ustanovení</w:t>
      </w:r>
    </w:p>
    <w:p w14:paraId="0E8ABCA7" w14:textId="77777777" w:rsidR="00B47FFE" w:rsidRPr="00B111F4" w:rsidRDefault="00B47FFE" w:rsidP="0023301D">
      <w:pPr>
        <w:spacing w:after="0"/>
        <w:jc w:val="both"/>
        <w:rPr>
          <w:rFonts w:ascii="Times New Roman" w:hAnsi="Times New Roman" w:cs="Times New Roman"/>
        </w:rPr>
      </w:pPr>
    </w:p>
    <w:p w14:paraId="7B73FC2D" w14:textId="77777777" w:rsidR="008E768F" w:rsidRDefault="0023301D" w:rsidP="0023301D">
      <w:pPr>
        <w:spacing w:after="0"/>
        <w:jc w:val="both"/>
        <w:rPr>
          <w:rFonts w:ascii="Times New Roman" w:hAnsi="Times New Roman" w:cs="Times New Roman"/>
        </w:rPr>
      </w:pPr>
      <w:r w:rsidRPr="00B111F4">
        <w:rPr>
          <w:rFonts w:ascii="Times New Roman" w:hAnsi="Times New Roman" w:cs="Times New Roman"/>
        </w:rPr>
        <w:t xml:space="preserve">Majetkoprávní příprava veřejně prospěšných </w:t>
      </w:r>
      <w:r w:rsidR="001C1CFC" w:rsidRPr="00B111F4">
        <w:rPr>
          <w:rFonts w:ascii="Times New Roman" w:hAnsi="Times New Roman" w:cs="Times New Roman"/>
        </w:rPr>
        <w:t>staveb</w:t>
      </w:r>
      <w:r w:rsidR="0026631C">
        <w:rPr>
          <w:rFonts w:ascii="Times New Roman" w:hAnsi="Times New Roman" w:cs="Times New Roman"/>
        </w:rPr>
        <w:t xml:space="preserve"> (resp. staveb dle ust. § 1 odst. 2 písm. c) a d))</w:t>
      </w:r>
      <w:r w:rsidR="001C1CFC" w:rsidRPr="00B111F4">
        <w:rPr>
          <w:rFonts w:ascii="Times New Roman" w:hAnsi="Times New Roman" w:cs="Times New Roman"/>
        </w:rPr>
        <w:t xml:space="preserve"> </w:t>
      </w:r>
      <w:r w:rsidR="007F18BF" w:rsidRPr="00B111F4">
        <w:rPr>
          <w:rFonts w:ascii="Times New Roman" w:hAnsi="Times New Roman" w:cs="Times New Roman"/>
        </w:rPr>
        <w:t>bude prováděna výhradně v</w:t>
      </w:r>
      <w:r w:rsidRPr="00B111F4">
        <w:rPr>
          <w:rFonts w:ascii="Times New Roman" w:hAnsi="Times New Roman" w:cs="Times New Roman"/>
        </w:rPr>
        <w:t> režimu zákona č.</w:t>
      </w:r>
      <w:r w:rsidR="0053029B" w:rsidRPr="00B111F4">
        <w:rPr>
          <w:rFonts w:ascii="Times New Roman" w:hAnsi="Times New Roman" w:cs="Times New Roman"/>
        </w:rPr>
        <w:t> </w:t>
      </w:r>
      <w:r w:rsidRPr="00B111F4">
        <w:rPr>
          <w:rFonts w:ascii="Times New Roman" w:hAnsi="Times New Roman" w:cs="Times New Roman"/>
        </w:rPr>
        <w:t>416/2009 Sb.,</w:t>
      </w:r>
      <w:r w:rsidR="0026631C">
        <w:rPr>
          <w:rFonts w:ascii="Times New Roman" w:hAnsi="Times New Roman" w:cs="Times New Roman"/>
        </w:rPr>
        <w:t xml:space="preserve"> s výjimkami v zákonu uvedenými</w:t>
      </w:r>
      <w:r w:rsidR="00A27B5B">
        <w:rPr>
          <w:rFonts w:ascii="Times New Roman" w:hAnsi="Times New Roman" w:cs="Times New Roman"/>
        </w:rPr>
        <w:t>.</w:t>
      </w:r>
      <w:r w:rsidR="00A602F3" w:rsidRPr="00B111F4" w:rsidDel="00A602F3">
        <w:rPr>
          <w:rFonts w:ascii="Times New Roman" w:hAnsi="Times New Roman" w:cs="Times New Roman"/>
        </w:rPr>
        <w:t xml:space="preserve"> </w:t>
      </w:r>
    </w:p>
    <w:p w14:paraId="2B9E3C51" w14:textId="77777777" w:rsidR="00925ECD" w:rsidRPr="00925ECD" w:rsidRDefault="00925ECD" w:rsidP="00F71471">
      <w:pPr>
        <w:spacing w:before="120" w:after="0"/>
        <w:jc w:val="both"/>
        <w:rPr>
          <w:rFonts w:ascii="Times New Roman" w:hAnsi="Times New Roman" w:cs="Times New Roman"/>
        </w:rPr>
      </w:pPr>
      <w:r w:rsidRPr="00917CB4">
        <w:rPr>
          <w:rFonts w:ascii="Times New Roman" w:hAnsi="Times New Roman" w:cs="Times New Roman"/>
        </w:rPr>
        <w:t xml:space="preserve">Pro odstranění všech pochybností zajistí </w:t>
      </w:r>
      <w:r>
        <w:rPr>
          <w:rFonts w:ascii="Times New Roman" w:hAnsi="Times New Roman" w:cs="Times New Roman"/>
        </w:rPr>
        <w:t xml:space="preserve">nejprve </w:t>
      </w:r>
      <w:r w:rsidRPr="00917CB4">
        <w:rPr>
          <w:rFonts w:ascii="Times New Roman" w:hAnsi="Times New Roman" w:cs="Times New Roman"/>
        </w:rPr>
        <w:t>externí subjekt zmocněný k </w:t>
      </w:r>
      <w:r w:rsidRPr="0081611B">
        <w:rPr>
          <w:rFonts w:ascii="Times New Roman" w:hAnsi="Times New Roman" w:cs="Times New Roman"/>
        </w:rPr>
        <w:t xml:space="preserve">provádění inženýrské činnosti a majetkoprávní přípravy stanovisko </w:t>
      </w:r>
      <w:r w:rsidR="00A602F3">
        <w:rPr>
          <w:rFonts w:ascii="Times New Roman" w:hAnsi="Times New Roman" w:cs="Times New Roman"/>
        </w:rPr>
        <w:t>příslušného</w:t>
      </w:r>
      <w:r w:rsidRPr="0081611B">
        <w:rPr>
          <w:rFonts w:ascii="Times New Roman" w:hAnsi="Times New Roman" w:cs="Times New Roman"/>
        </w:rPr>
        <w:t xml:space="preserve"> úřadu, které potvrdí splnění podmínek použití zákona č. 416/2009 Sb</w:t>
      </w:r>
      <w:r w:rsidR="00542492">
        <w:rPr>
          <w:rFonts w:ascii="Times New Roman" w:hAnsi="Times New Roman" w:cs="Times New Roman"/>
        </w:rPr>
        <w:t>.</w:t>
      </w:r>
      <w:r w:rsidRPr="0081611B">
        <w:rPr>
          <w:rFonts w:ascii="Times New Roman" w:hAnsi="Times New Roman" w:cs="Times New Roman"/>
        </w:rPr>
        <w:t xml:space="preserve">, konkrétně </w:t>
      </w:r>
      <w:r w:rsidRPr="000270B2">
        <w:rPr>
          <w:rFonts w:ascii="Times New Roman" w:hAnsi="Times New Roman" w:cs="Times New Roman"/>
        </w:rPr>
        <w:t>§ 1 odst. 2</w:t>
      </w:r>
      <w:r>
        <w:rPr>
          <w:rFonts w:ascii="Times New Roman" w:hAnsi="Times New Roman" w:cs="Times New Roman"/>
        </w:rPr>
        <w:t xml:space="preserve">, </w:t>
      </w:r>
      <w:r w:rsidRPr="00925ECD">
        <w:rPr>
          <w:rFonts w:ascii="Times New Roman" w:hAnsi="Times New Roman" w:cs="Times New Roman"/>
        </w:rPr>
        <w:t>anebo splnění podmínek použití obecných právních předpisů.</w:t>
      </w:r>
    </w:p>
    <w:p w14:paraId="707CAD8A" w14:textId="77777777" w:rsidR="00925ECD" w:rsidRDefault="00925ECD" w:rsidP="0023301D">
      <w:pPr>
        <w:spacing w:after="0"/>
        <w:jc w:val="both"/>
        <w:rPr>
          <w:rFonts w:ascii="Times New Roman" w:hAnsi="Times New Roman" w:cs="Times New Roman"/>
        </w:rPr>
      </w:pPr>
    </w:p>
    <w:p w14:paraId="7A1A7739" w14:textId="77777777" w:rsidR="008E768F" w:rsidRPr="00035DA2" w:rsidRDefault="008E768F" w:rsidP="0023301D">
      <w:pPr>
        <w:spacing w:after="0"/>
        <w:jc w:val="both"/>
        <w:rPr>
          <w:rFonts w:ascii="Times New Roman" w:hAnsi="Times New Roman" w:cs="Times New Roman"/>
        </w:rPr>
      </w:pPr>
      <w:r>
        <w:rPr>
          <w:rFonts w:ascii="Times New Roman" w:hAnsi="Times New Roman" w:cs="Times New Roman"/>
        </w:rPr>
        <w:t xml:space="preserve">Pokud nebudou </w:t>
      </w:r>
      <w:r w:rsidRPr="00035DA2">
        <w:rPr>
          <w:rFonts w:ascii="Times New Roman" w:hAnsi="Times New Roman" w:cs="Times New Roman"/>
        </w:rPr>
        <w:t>splněny podmínky pro použití zákona č. 416/2009 Sb., bude postupováno dle obecných právních předpisů</w:t>
      </w:r>
      <w:r w:rsidR="00072458">
        <w:rPr>
          <w:rFonts w:ascii="Times New Roman" w:hAnsi="Times New Roman" w:cs="Times New Roman"/>
        </w:rPr>
        <w:t xml:space="preserve"> v rozsahu a za podmínek stanovených v čl. III., odst. 3.2. tohoto pokynu</w:t>
      </w:r>
      <w:r w:rsidR="00035DA2" w:rsidRPr="00917CB4">
        <w:rPr>
          <w:rFonts w:ascii="Times New Roman" w:hAnsi="Times New Roman" w:cs="Times New Roman"/>
        </w:rPr>
        <w:t xml:space="preserve">. </w:t>
      </w:r>
    </w:p>
    <w:p w14:paraId="645CBBB8" w14:textId="77777777" w:rsidR="007F18BF" w:rsidRPr="00917CB4" w:rsidRDefault="007F18BF" w:rsidP="0023301D">
      <w:pPr>
        <w:spacing w:after="0"/>
        <w:jc w:val="both"/>
        <w:rPr>
          <w:rFonts w:ascii="Times New Roman" w:hAnsi="Times New Roman" w:cs="Times New Roman"/>
        </w:rPr>
      </w:pPr>
    </w:p>
    <w:p w14:paraId="549A5EFB" w14:textId="77777777" w:rsidR="005D6887" w:rsidRPr="00B111F4" w:rsidRDefault="00BD62CC" w:rsidP="001200DE">
      <w:pPr>
        <w:spacing w:after="0"/>
        <w:jc w:val="both"/>
        <w:rPr>
          <w:rFonts w:ascii="Times New Roman" w:hAnsi="Times New Roman" w:cs="Times New Roman"/>
        </w:rPr>
      </w:pPr>
      <w:r w:rsidRPr="00B111F4">
        <w:rPr>
          <w:rFonts w:ascii="Times New Roman" w:hAnsi="Times New Roman" w:cs="Times New Roman"/>
        </w:rPr>
        <w:t>V rámci majetkoprávní přípravy budou</w:t>
      </w:r>
      <w:r w:rsidR="000954B5" w:rsidRPr="00B111F4">
        <w:rPr>
          <w:rFonts w:ascii="Times New Roman" w:hAnsi="Times New Roman" w:cs="Times New Roman"/>
        </w:rPr>
        <w:t xml:space="preserve"> </w:t>
      </w:r>
      <w:r w:rsidRPr="00B111F4">
        <w:rPr>
          <w:rFonts w:ascii="Times New Roman" w:hAnsi="Times New Roman" w:cs="Times New Roman"/>
        </w:rPr>
        <w:t>exte</w:t>
      </w:r>
      <w:r w:rsidR="00542492">
        <w:rPr>
          <w:rFonts w:ascii="Times New Roman" w:hAnsi="Times New Roman" w:cs="Times New Roman"/>
        </w:rPr>
        <w:t>r</w:t>
      </w:r>
      <w:r w:rsidRPr="00B111F4">
        <w:rPr>
          <w:rFonts w:ascii="Times New Roman" w:hAnsi="Times New Roman" w:cs="Times New Roman"/>
        </w:rPr>
        <w:t>ním subjekt</w:t>
      </w:r>
      <w:r w:rsidR="005D6887" w:rsidRPr="00B111F4">
        <w:rPr>
          <w:rFonts w:ascii="Times New Roman" w:hAnsi="Times New Roman" w:cs="Times New Roman"/>
        </w:rPr>
        <w:t>em</w:t>
      </w:r>
      <w:r w:rsidRPr="00B111F4">
        <w:rPr>
          <w:rFonts w:ascii="Times New Roman" w:hAnsi="Times New Roman" w:cs="Times New Roman"/>
        </w:rPr>
        <w:t xml:space="preserve"> zmocněným k provádění inženýrské činnosti a majetkoprávní </w:t>
      </w:r>
      <w:r w:rsidR="0046408C" w:rsidRPr="00B111F4">
        <w:rPr>
          <w:rFonts w:ascii="Times New Roman" w:hAnsi="Times New Roman" w:cs="Times New Roman"/>
        </w:rPr>
        <w:t>příprav</w:t>
      </w:r>
      <w:r w:rsidR="001C1CFC" w:rsidRPr="00B111F4">
        <w:rPr>
          <w:rFonts w:ascii="Times New Roman" w:hAnsi="Times New Roman" w:cs="Times New Roman"/>
        </w:rPr>
        <w:t>y</w:t>
      </w:r>
      <w:r w:rsidR="000954B5" w:rsidRPr="00B111F4">
        <w:rPr>
          <w:rFonts w:ascii="Times New Roman" w:hAnsi="Times New Roman" w:cs="Times New Roman"/>
        </w:rPr>
        <w:t xml:space="preserve"> </w:t>
      </w:r>
      <w:r w:rsidR="00DA2351" w:rsidRPr="00B111F4">
        <w:rPr>
          <w:rFonts w:ascii="Times New Roman" w:hAnsi="Times New Roman" w:cs="Times New Roman"/>
        </w:rPr>
        <w:t>prováděny</w:t>
      </w:r>
      <w:r w:rsidR="000954B5" w:rsidRPr="00B111F4">
        <w:rPr>
          <w:rFonts w:ascii="Times New Roman" w:hAnsi="Times New Roman" w:cs="Times New Roman"/>
        </w:rPr>
        <w:t xml:space="preserve"> </w:t>
      </w:r>
      <w:r w:rsidRPr="00B111F4">
        <w:rPr>
          <w:rFonts w:ascii="Times New Roman" w:hAnsi="Times New Roman" w:cs="Times New Roman"/>
        </w:rPr>
        <w:t>následující činnosti</w:t>
      </w:r>
      <w:r w:rsidR="005D6887" w:rsidRPr="00B111F4">
        <w:rPr>
          <w:rFonts w:ascii="Times New Roman" w:hAnsi="Times New Roman" w:cs="Times New Roman"/>
        </w:rPr>
        <w:t xml:space="preserve">, které budou součástí </w:t>
      </w:r>
      <w:r w:rsidR="00CC31B3" w:rsidRPr="00B111F4">
        <w:rPr>
          <w:rFonts w:ascii="Times New Roman" w:hAnsi="Times New Roman" w:cs="Times New Roman"/>
        </w:rPr>
        <w:t>požadavků na externího zhotovitele zajišťujícího inženýrskou činnost pro stavební povolení</w:t>
      </w:r>
      <w:r w:rsidRPr="00B111F4">
        <w:rPr>
          <w:rFonts w:ascii="Times New Roman" w:hAnsi="Times New Roman" w:cs="Times New Roman"/>
        </w:rPr>
        <w:t>:</w:t>
      </w:r>
    </w:p>
    <w:p w14:paraId="413A948E" w14:textId="77777777" w:rsidR="00BD62CC" w:rsidRPr="00B111F4" w:rsidRDefault="00BD62CC" w:rsidP="00A27B5B">
      <w:pPr>
        <w:pStyle w:val="Odstavecseseznamem"/>
        <w:numPr>
          <w:ilvl w:val="0"/>
          <w:numId w:val="1"/>
        </w:numPr>
        <w:spacing w:before="120" w:after="0"/>
        <w:ind w:left="714" w:hanging="357"/>
        <w:contextualSpacing w:val="0"/>
        <w:jc w:val="both"/>
        <w:rPr>
          <w:rFonts w:ascii="Times New Roman" w:hAnsi="Times New Roman" w:cs="Times New Roman"/>
          <w:i/>
        </w:rPr>
      </w:pPr>
      <w:r w:rsidRPr="00B111F4">
        <w:rPr>
          <w:rFonts w:ascii="Times New Roman" w:hAnsi="Times New Roman" w:cs="Times New Roman"/>
          <w:i/>
        </w:rPr>
        <w:t>seznámení všech vlastníků</w:t>
      </w:r>
      <w:r w:rsidR="005D49A9">
        <w:rPr>
          <w:rFonts w:ascii="Times New Roman" w:hAnsi="Times New Roman" w:cs="Times New Roman"/>
          <w:i/>
        </w:rPr>
        <w:t xml:space="preserve"> dotčených </w:t>
      </w:r>
      <w:r w:rsidRPr="00B111F4">
        <w:rPr>
          <w:rFonts w:ascii="Times New Roman" w:hAnsi="Times New Roman" w:cs="Times New Roman"/>
          <w:i/>
        </w:rPr>
        <w:t>pozemků se záměrem uskutečnit veřejně prospěšnou stavbu</w:t>
      </w:r>
      <w:r w:rsidR="003E6CF8">
        <w:rPr>
          <w:rFonts w:ascii="Times New Roman" w:hAnsi="Times New Roman" w:cs="Times New Roman"/>
          <w:i/>
        </w:rPr>
        <w:t xml:space="preserve"> formou veřejného jednání konaného v místě stavby</w:t>
      </w:r>
      <w:r w:rsidR="00224FA3">
        <w:rPr>
          <w:rFonts w:ascii="Times New Roman" w:hAnsi="Times New Roman" w:cs="Times New Roman"/>
          <w:i/>
        </w:rPr>
        <w:t>,</w:t>
      </w:r>
    </w:p>
    <w:p w14:paraId="7F61EF76" w14:textId="77777777" w:rsidR="00BD62CC" w:rsidRPr="00B111F4" w:rsidRDefault="00BD62CC" w:rsidP="00BD62CC">
      <w:pPr>
        <w:pStyle w:val="Odstavecseseznamem"/>
        <w:numPr>
          <w:ilvl w:val="0"/>
          <w:numId w:val="1"/>
        </w:numPr>
        <w:spacing w:after="0"/>
        <w:jc w:val="both"/>
        <w:rPr>
          <w:rFonts w:ascii="Times New Roman" w:hAnsi="Times New Roman" w:cs="Times New Roman"/>
          <w:i/>
        </w:rPr>
      </w:pPr>
      <w:r w:rsidRPr="00B111F4">
        <w:rPr>
          <w:rFonts w:ascii="Times New Roman" w:hAnsi="Times New Roman" w:cs="Times New Roman"/>
          <w:i/>
        </w:rPr>
        <w:t xml:space="preserve">obstarání všech </w:t>
      </w:r>
      <w:r w:rsidR="00951D81" w:rsidRPr="00B111F4">
        <w:rPr>
          <w:rFonts w:ascii="Times New Roman" w:hAnsi="Times New Roman" w:cs="Times New Roman"/>
          <w:i/>
        </w:rPr>
        <w:t xml:space="preserve">příslušných </w:t>
      </w:r>
      <w:r w:rsidRPr="00B111F4">
        <w:rPr>
          <w:rFonts w:ascii="Times New Roman" w:hAnsi="Times New Roman" w:cs="Times New Roman"/>
          <w:i/>
        </w:rPr>
        <w:t>výpisů z  katastr</w:t>
      </w:r>
      <w:r w:rsidR="00951D81" w:rsidRPr="00B111F4">
        <w:rPr>
          <w:rFonts w:ascii="Times New Roman" w:hAnsi="Times New Roman" w:cs="Times New Roman"/>
          <w:i/>
        </w:rPr>
        <w:t>u</w:t>
      </w:r>
      <w:r w:rsidR="000954B5" w:rsidRPr="00B111F4">
        <w:rPr>
          <w:rFonts w:ascii="Times New Roman" w:hAnsi="Times New Roman" w:cs="Times New Roman"/>
          <w:i/>
        </w:rPr>
        <w:t xml:space="preserve"> </w:t>
      </w:r>
      <w:r w:rsidRPr="00B111F4">
        <w:rPr>
          <w:rFonts w:ascii="Times New Roman" w:hAnsi="Times New Roman" w:cs="Times New Roman"/>
          <w:i/>
        </w:rPr>
        <w:t>nemovitostí</w:t>
      </w:r>
      <w:r w:rsidR="00224FA3">
        <w:rPr>
          <w:rFonts w:ascii="Times New Roman" w:hAnsi="Times New Roman" w:cs="Times New Roman"/>
          <w:i/>
        </w:rPr>
        <w:t>,</w:t>
      </w:r>
    </w:p>
    <w:p w14:paraId="6B2C86F0" w14:textId="77777777" w:rsidR="00BD62CC" w:rsidRPr="00B111F4" w:rsidRDefault="00BD62CC" w:rsidP="00BD62CC">
      <w:pPr>
        <w:pStyle w:val="Odstavecseseznamem"/>
        <w:numPr>
          <w:ilvl w:val="0"/>
          <w:numId w:val="1"/>
        </w:numPr>
        <w:tabs>
          <w:tab w:val="left" w:pos="1352"/>
        </w:tabs>
        <w:spacing w:after="0"/>
        <w:jc w:val="both"/>
        <w:rPr>
          <w:rFonts w:ascii="Times New Roman" w:hAnsi="Times New Roman" w:cs="Times New Roman"/>
          <w:i/>
        </w:rPr>
      </w:pPr>
      <w:r w:rsidRPr="00B111F4">
        <w:rPr>
          <w:rFonts w:ascii="Times New Roman" w:hAnsi="Times New Roman" w:cs="Times New Roman"/>
          <w:i/>
        </w:rPr>
        <w:t>dohledávání neznámých,</w:t>
      </w:r>
      <w:r w:rsidR="000954B5" w:rsidRPr="00B111F4">
        <w:rPr>
          <w:rFonts w:ascii="Times New Roman" w:hAnsi="Times New Roman" w:cs="Times New Roman"/>
          <w:i/>
        </w:rPr>
        <w:t xml:space="preserve"> </w:t>
      </w:r>
      <w:r w:rsidRPr="00B111F4">
        <w:rPr>
          <w:rFonts w:ascii="Times New Roman" w:hAnsi="Times New Roman" w:cs="Times New Roman"/>
          <w:i/>
        </w:rPr>
        <w:t>neurčených a nedosažitelných</w:t>
      </w:r>
      <w:r w:rsidR="000954B5" w:rsidRPr="00B111F4">
        <w:rPr>
          <w:rFonts w:ascii="Times New Roman" w:hAnsi="Times New Roman" w:cs="Times New Roman"/>
          <w:i/>
        </w:rPr>
        <w:t xml:space="preserve"> </w:t>
      </w:r>
      <w:r w:rsidRPr="00B111F4">
        <w:rPr>
          <w:rFonts w:ascii="Times New Roman" w:hAnsi="Times New Roman" w:cs="Times New Roman"/>
          <w:i/>
        </w:rPr>
        <w:t>vlastníků a řešení těchto případů</w:t>
      </w:r>
      <w:r w:rsidR="00224FA3">
        <w:rPr>
          <w:rFonts w:ascii="Times New Roman" w:hAnsi="Times New Roman" w:cs="Times New Roman"/>
          <w:i/>
        </w:rPr>
        <w:t>,</w:t>
      </w:r>
    </w:p>
    <w:p w14:paraId="264195CE" w14:textId="77777777" w:rsidR="00BD62CC" w:rsidRPr="00B111F4" w:rsidRDefault="00BD62CC" w:rsidP="00BD62CC">
      <w:pPr>
        <w:pStyle w:val="Odstavecseseznamem"/>
        <w:numPr>
          <w:ilvl w:val="0"/>
          <w:numId w:val="1"/>
        </w:numPr>
        <w:tabs>
          <w:tab w:val="left" w:pos="1352"/>
        </w:tabs>
        <w:spacing w:after="0"/>
        <w:jc w:val="both"/>
        <w:rPr>
          <w:rFonts w:ascii="Times New Roman" w:hAnsi="Times New Roman" w:cs="Times New Roman"/>
          <w:i/>
        </w:rPr>
      </w:pPr>
      <w:r w:rsidRPr="00B111F4">
        <w:rPr>
          <w:rFonts w:ascii="Times New Roman" w:hAnsi="Times New Roman" w:cs="Times New Roman"/>
          <w:i/>
        </w:rPr>
        <w:t>sestavení</w:t>
      </w:r>
      <w:r w:rsidR="000954B5" w:rsidRPr="00B111F4">
        <w:rPr>
          <w:rFonts w:ascii="Times New Roman" w:hAnsi="Times New Roman" w:cs="Times New Roman"/>
          <w:i/>
        </w:rPr>
        <w:t xml:space="preserve"> </w:t>
      </w:r>
      <w:r w:rsidRPr="00B111F4">
        <w:rPr>
          <w:rFonts w:ascii="Times New Roman" w:hAnsi="Times New Roman" w:cs="Times New Roman"/>
          <w:i/>
        </w:rPr>
        <w:t>návrhů všech typů smluv podle předem schváleného vzoru, zejména smlouvy typu:</w:t>
      </w:r>
      <w:r w:rsidR="000954B5" w:rsidRPr="00B111F4">
        <w:rPr>
          <w:rFonts w:ascii="Times New Roman" w:hAnsi="Times New Roman" w:cs="Times New Roman"/>
          <w:i/>
        </w:rPr>
        <w:t xml:space="preserve"> kupní smlouva, nájemní smlouva, smlouva o výpůjčce apod.</w:t>
      </w:r>
      <w:r w:rsidR="00224FA3">
        <w:rPr>
          <w:rFonts w:ascii="Times New Roman" w:hAnsi="Times New Roman" w:cs="Times New Roman"/>
          <w:i/>
        </w:rPr>
        <w:t>,</w:t>
      </w:r>
    </w:p>
    <w:p w14:paraId="3D1CD9FA"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jednání s vlastníky – fyzickými a právnickými osobami a jejich zástupci</w:t>
      </w:r>
      <w:r w:rsidR="00224FA3">
        <w:rPr>
          <w:rFonts w:ascii="Times New Roman" w:hAnsi="Times New Roman" w:cs="Times New Roman"/>
          <w:i/>
        </w:rPr>
        <w:t>,</w:t>
      </w:r>
    </w:p>
    <w:p w14:paraId="16E31301" w14:textId="77777777" w:rsidR="00257F4D" w:rsidRPr="00257F4D" w:rsidRDefault="00D6459E" w:rsidP="00BD62CC">
      <w:pPr>
        <w:pStyle w:val="Odstavecseseznamem"/>
        <w:numPr>
          <w:ilvl w:val="0"/>
          <w:numId w:val="1"/>
        </w:numPr>
        <w:tabs>
          <w:tab w:val="left" w:pos="2792"/>
        </w:tabs>
        <w:spacing w:after="0"/>
        <w:jc w:val="both"/>
        <w:rPr>
          <w:rFonts w:ascii="Times New Roman" w:hAnsi="Times New Roman" w:cs="Times New Roman"/>
          <w:i/>
        </w:rPr>
      </w:pPr>
      <w:r>
        <w:rPr>
          <w:rFonts w:ascii="Times New Roman" w:hAnsi="Times New Roman" w:cs="Times New Roman"/>
          <w:i/>
        </w:rPr>
        <w:t>technická pomoc při</w:t>
      </w:r>
      <w:r w:rsidRPr="00257F4D">
        <w:rPr>
          <w:rFonts w:ascii="Times New Roman" w:hAnsi="Times New Roman" w:cs="Times New Roman"/>
          <w:i/>
        </w:rPr>
        <w:t xml:space="preserve"> </w:t>
      </w:r>
      <w:r w:rsidR="00BD62CC" w:rsidRPr="00257F4D">
        <w:rPr>
          <w:rFonts w:ascii="Times New Roman" w:hAnsi="Times New Roman" w:cs="Times New Roman"/>
          <w:i/>
        </w:rPr>
        <w:t>projednání</w:t>
      </w:r>
      <w:r w:rsidR="000954B5" w:rsidRPr="00257F4D">
        <w:rPr>
          <w:rFonts w:ascii="Times New Roman" w:hAnsi="Times New Roman" w:cs="Times New Roman"/>
          <w:i/>
        </w:rPr>
        <w:t xml:space="preserve"> </w:t>
      </w:r>
    </w:p>
    <w:p w14:paraId="205CD645" w14:textId="77777777" w:rsidR="00257F4D" w:rsidRPr="00257F4D" w:rsidRDefault="00BD62CC" w:rsidP="00257F4D">
      <w:pPr>
        <w:pStyle w:val="Odstavecseseznamem"/>
        <w:numPr>
          <w:ilvl w:val="1"/>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 xml:space="preserve">dědictví, </w:t>
      </w:r>
    </w:p>
    <w:p w14:paraId="2494E4CB" w14:textId="77777777" w:rsidR="00257F4D" w:rsidRPr="00257F4D" w:rsidRDefault="00BD62CC" w:rsidP="00257F4D">
      <w:pPr>
        <w:pStyle w:val="Odstavecseseznamem"/>
        <w:numPr>
          <w:ilvl w:val="1"/>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odstranění zástavních</w:t>
      </w:r>
      <w:r w:rsidR="000954B5" w:rsidRPr="00257F4D">
        <w:rPr>
          <w:rFonts w:ascii="Times New Roman" w:hAnsi="Times New Roman" w:cs="Times New Roman"/>
          <w:i/>
        </w:rPr>
        <w:t xml:space="preserve"> </w:t>
      </w:r>
      <w:r w:rsidRPr="00257F4D">
        <w:rPr>
          <w:rFonts w:ascii="Times New Roman" w:hAnsi="Times New Roman" w:cs="Times New Roman"/>
          <w:i/>
        </w:rPr>
        <w:t xml:space="preserve">práv (jednání s věřiteli), </w:t>
      </w:r>
    </w:p>
    <w:p w14:paraId="7F19FD69" w14:textId="77777777" w:rsidR="00BD62CC" w:rsidRPr="00257F4D" w:rsidRDefault="00BD62CC" w:rsidP="00AE645E">
      <w:pPr>
        <w:pStyle w:val="Odstavecseseznamem"/>
        <w:numPr>
          <w:ilvl w:val="1"/>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odstranění duplicitních</w:t>
      </w:r>
      <w:r w:rsidR="000954B5" w:rsidRPr="00257F4D">
        <w:rPr>
          <w:rFonts w:ascii="Times New Roman" w:hAnsi="Times New Roman" w:cs="Times New Roman"/>
          <w:i/>
        </w:rPr>
        <w:t xml:space="preserve"> zápisů </w:t>
      </w:r>
      <w:r w:rsidRPr="00257F4D">
        <w:rPr>
          <w:rFonts w:ascii="Times New Roman" w:hAnsi="Times New Roman" w:cs="Times New Roman"/>
          <w:i/>
        </w:rPr>
        <w:t>vlastnictví a jiných překážek</w:t>
      </w:r>
      <w:r w:rsidR="000954B5" w:rsidRPr="00257F4D">
        <w:rPr>
          <w:rFonts w:ascii="Times New Roman" w:hAnsi="Times New Roman" w:cs="Times New Roman"/>
          <w:i/>
        </w:rPr>
        <w:t xml:space="preserve"> </w:t>
      </w:r>
      <w:r w:rsidRPr="00257F4D">
        <w:rPr>
          <w:rFonts w:ascii="Times New Roman" w:hAnsi="Times New Roman" w:cs="Times New Roman"/>
          <w:i/>
        </w:rPr>
        <w:t>bránících uzavření smlouvy, popř. vkladu do KN</w:t>
      </w:r>
      <w:r w:rsidR="00224FA3">
        <w:rPr>
          <w:rFonts w:ascii="Times New Roman" w:hAnsi="Times New Roman" w:cs="Times New Roman"/>
          <w:i/>
        </w:rPr>
        <w:t>,</w:t>
      </w:r>
    </w:p>
    <w:p w14:paraId="231B91CB"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jednání s příslušnými katastrálními úřady vedoucí k zápisu geometrických plánů do KN a</w:t>
      </w:r>
      <w:r w:rsidR="00951D81" w:rsidRPr="00B111F4">
        <w:rPr>
          <w:rFonts w:ascii="Times New Roman" w:hAnsi="Times New Roman" w:cs="Times New Roman"/>
          <w:i/>
        </w:rPr>
        <w:t> </w:t>
      </w:r>
      <w:r w:rsidRPr="00B111F4">
        <w:rPr>
          <w:rFonts w:ascii="Times New Roman" w:hAnsi="Times New Roman" w:cs="Times New Roman"/>
          <w:i/>
        </w:rPr>
        <w:t>povolení vkladu do KN</w:t>
      </w:r>
      <w:r w:rsidR="00224FA3">
        <w:rPr>
          <w:rFonts w:ascii="Times New Roman" w:hAnsi="Times New Roman" w:cs="Times New Roman"/>
          <w:i/>
        </w:rPr>
        <w:t>,</w:t>
      </w:r>
    </w:p>
    <w:p w14:paraId="73B4DAE8"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podávání návrhů na vklad (kupní smlouvy aj.) a na záznam do KN (smlouvy o převodu aj.)</w:t>
      </w:r>
      <w:r w:rsidR="00224FA3">
        <w:rPr>
          <w:rFonts w:ascii="Times New Roman" w:hAnsi="Times New Roman" w:cs="Times New Roman"/>
          <w:i/>
        </w:rPr>
        <w:t>,</w:t>
      </w:r>
    </w:p>
    <w:p w14:paraId="7C3EDF07"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zajištění, sestavení a</w:t>
      </w:r>
      <w:r w:rsidR="000954B5" w:rsidRPr="00B111F4">
        <w:rPr>
          <w:rFonts w:ascii="Times New Roman" w:hAnsi="Times New Roman" w:cs="Times New Roman"/>
          <w:i/>
        </w:rPr>
        <w:t xml:space="preserve"> </w:t>
      </w:r>
      <w:r w:rsidRPr="00B111F4">
        <w:rPr>
          <w:rFonts w:ascii="Times New Roman" w:hAnsi="Times New Roman" w:cs="Times New Roman"/>
          <w:i/>
        </w:rPr>
        <w:t>uzavření smluv o přeložkách inženýrských sítí, komunikací aj. dle vzorových smluvních dokumentů</w:t>
      </w:r>
      <w:r w:rsidR="00224FA3">
        <w:rPr>
          <w:rFonts w:ascii="Times New Roman" w:hAnsi="Times New Roman" w:cs="Times New Roman"/>
          <w:i/>
        </w:rPr>
        <w:t>,</w:t>
      </w:r>
    </w:p>
    <w:p w14:paraId="12FF0D5A"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podávání návrhů na vklad kompletních smluv o zřízení věcného břemene</w:t>
      </w:r>
      <w:r w:rsidR="005D49A9">
        <w:rPr>
          <w:rFonts w:ascii="Times New Roman" w:hAnsi="Times New Roman" w:cs="Times New Roman"/>
          <w:i/>
        </w:rPr>
        <w:t xml:space="preserve"> (služebnosti)</w:t>
      </w:r>
      <w:r w:rsidR="00224FA3">
        <w:rPr>
          <w:rFonts w:ascii="Times New Roman" w:hAnsi="Times New Roman" w:cs="Times New Roman"/>
          <w:i/>
        </w:rPr>
        <w:t>,</w:t>
      </w:r>
    </w:p>
    <w:p w14:paraId="5DAFE845"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 xml:space="preserve">zajištění a uzavření smluv o budoucím převzetí stavebních objektů (obce, kraje, </w:t>
      </w:r>
      <w:r w:rsidR="00951D81" w:rsidRPr="00B111F4">
        <w:rPr>
          <w:rFonts w:ascii="Times New Roman" w:hAnsi="Times New Roman" w:cs="Times New Roman"/>
          <w:i/>
        </w:rPr>
        <w:t>p</w:t>
      </w:r>
      <w:r w:rsidRPr="00B111F4">
        <w:rPr>
          <w:rFonts w:ascii="Times New Roman" w:hAnsi="Times New Roman" w:cs="Times New Roman"/>
          <w:i/>
        </w:rPr>
        <w:t>ovodí apod.) dle schváleného smluvního vzoru</w:t>
      </w:r>
      <w:r w:rsidR="00224FA3">
        <w:rPr>
          <w:rFonts w:ascii="Times New Roman" w:hAnsi="Times New Roman" w:cs="Times New Roman"/>
          <w:i/>
        </w:rPr>
        <w:t>,</w:t>
      </w:r>
    </w:p>
    <w:p w14:paraId="406E9035"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zajištění podkladů pro vypracování návrhů na zahájení vyvlastňovacích řízení odnětím a omezením vlastnického práva, a to zejména:</w:t>
      </w:r>
      <w:r w:rsidR="000954B5" w:rsidRPr="00B111F4">
        <w:rPr>
          <w:rFonts w:ascii="Times New Roman" w:hAnsi="Times New Roman" w:cs="Times New Roman"/>
          <w:i/>
        </w:rPr>
        <w:t xml:space="preserve"> </w:t>
      </w:r>
      <w:r w:rsidR="00951D81" w:rsidRPr="00B111F4">
        <w:rPr>
          <w:rFonts w:ascii="Times New Roman" w:hAnsi="Times New Roman" w:cs="Times New Roman"/>
          <w:i/>
        </w:rPr>
        <w:t>mapových podkladů, geometrických plánů</w:t>
      </w:r>
      <w:r w:rsidR="001D1C02" w:rsidRPr="00B111F4">
        <w:rPr>
          <w:rFonts w:ascii="Times New Roman" w:hAnsi="Times New Roman" w:cs="Times New Roman"/>
          <w:i/>
        </w:rPr>
        <w:t>, znaleckých posudků atd.</w:t>
      </w:r>
      <w:r w:rsidR="00224FA3">
        <w:rPr>
          <w:rFonts w:ascii="Times New Roman" w:hAnsi="Times New Roman" w:cs="Times New Roman"/>
          <w:i/>
        </w:rPr>
        <w:t>,</w:t>
      </w:r>
    </w:p>
    <w:p w14:paraId="6C9F25BB" w14:textId="77777777" w:rsidR="00BD62CC" w:rsidRPr="00B111F4"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zajištění souhlasu vlastníků k dotčení ochranného pásma lesa (50 m od okraje lesa)</w:t>
      </w:r>
      <w:r w:rsidR="000954B5" w:rsidRPr="00B111F4">
        <w:rPr>
          <w:rFonts w:ascii="Times New Roman" w:hAnsi="Times New Roman" w:cs="Times New Roman"/>
          <w:i/>
        </w:rPr>
        <w:t xml:space="preserve"> </w:t>
      </w:r>
      <w:r w:rsidRPr="00B111F4">
        <w:rPr>
          <w:rFonts w:ascii="Times New Roman" w:hAnsi="Times New Roman" w:cs="Times New Roman"/>
          <w:i/>
        </w:rPr>
        <w:t xml:space="preserve">a zajištění souhlasu vlastníků s odnětím ze ZPF, PUPFL </w:t>
      </w:r>
      <w:r w:rsidR="00224FA3">
        <w:rPr>
          <w:rFonts w:ascii="Times New Roman" w:hAnsi="Times New Roman" w:cs="Times New Roman"/>
          <w:i/>
        </w:rPr>
        <w:t>,</w:t>
      </w:r>
    </w:p>
    <w:p w14:paraId="30776707" w14:textId="77777777" w:rsidR="00BD62CC" w:rsidRPr="00AE645E" w:rsidRDefault="00951D81" w:rsidP="00BD62CC">
      <w:pPr>
        <w:pStyle w:val="Odstavecseseznamem"/>
        <w:numPr>
          <w:ilvl w:val="0"/>
          <w:numId w:val="1"/>
        </w:numPr>
        <w:tabs>
          <w:tab w:val="left" w:pos="2792"/>
        </w:tabs>
        <w:spacing w:after="0"/>
        <w:jc w:val="both"/>
        <w:rPr>
          <w:rFonts w:ascii="Times New Roman" w:hAnsi="Times New Roman" w:cs="Times New Roman"/>
          <w:i/>
        </w:rPr>
      </w:pPr>
      <w:r w:rsidRPr="00AE645E">
        <w:rPr>
          <w:rFonts w:ascii="Times New Roman" w:hAnsi="Times New Roman" w:cs="Times New Roman"/>
          <w:i/>
        </w:rPr>
        <w:t xml:space="preserve">u </w:t>
      </w:r>
      <w:r w:rsidR="00BD62CC" w:rsidRPr="00AE645E">
        <w:rPr>
          <w:rFonts w:ascii="Times New Roman" w:hAnsi="Times New Roman" w:cs="Times New Roman"/>
          <w:i/>
        </w:rPr>
        <w:t>staveb podléhajících posouzení dle zákona č. 100/2001 Sb. (EIA) zajištění verifikačního závazného stanoviska ("coherence</w:t>
      </w:r>
      <w:r w:rsidR="000954B5" w:rsidRPr="00AE645E">
        <w:rPr>
          <w:rFonts w:ascii="Times New Roman" w:hAnsi="Times New Roman" w:cs="Times New Roman"/>
          <w:i/>
        </w:rPr>
        <w:t xml:space="preserve"> </w:t>
      </w:r>
      <w:r w:rsidR="00BD62CC" w:rsidRPr="00AE645E">
        <w:rPr>
          <w:rFonts w:ascii="Times New Roman" w:hAnsi="Times New Roman" w:cs="Times New Roman"/>
          <w:i/>
        </w:rPr>
        <w:t>stamp") MŽP ve smyslu novelizovaného zákona č. 100/2001 Sb. (EIA)</w:t>
      </w:r>
      <w:r w:rsidR="00224FA3">
        <w:rPr>
          <w:rFonts w:ascii="Times New Roman" w:hAnsi="Times New Roman" w:cs="Times New Roman"/>
          <w:i/>
        </w:rPr>
        <w:t>,</w:t>
      </w:r>
    </w:p>
    <w:p w14:paraId="6FB84730" w14:textId="77777777" w:rsidR="00BD62CC" w:rsidRPr="00257F4D" w:rsidRDefault="00951D81" w:rsidP="00BD62CC">
      <w:pPr>
        <w:pStyle w:val="Odstavecseseznamem"/>
        <w:numPr>
          <w:ilvl w:val="0"/>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k</w:t>
      </w:r>
      <w:r w:rsidR="00BD62CC" w:rsidRPr="00257F4D">
        <w:rPr>
          <w:rFonts w:ascii="Times New Roman" w:hAnsi="Times New Roman" w:cs="Times New Roman"/>
          <w:i/>
        </w:rPr>
        <w:t>ompletace uzavřených smluv a souvisejících podkladů pro podání žádosti o stavební povolení</w:t>
      </w:r>
      <w:r w:rsidR="00224FA3">
        <w:rPr>
          <w:rFonts w:ascii="Times New Roman" w:hAnsi="Times New Roman" w:cs="Times New Roman"/>
          <w:i/>
        </w:rPr>
        <w:t>,</w:t>
      </w:r>
    </w:p>
    <w:p w14:paraId="0B8FFFDE" w14:textId="77777777" w:rsidR="00BD62CC" w:rsidRPr="00AE645E" w:rsidRDefault="00BD62CC" w:rsidP="00BD62CC">
      <w:pPr>
        <w:pStyle w:val="Odstavecseseznamem"/>
        <w:numPr>
          <w:ilvl w:val="0"/>
          <w:numId w:val="1"/>
        </w:numPr>
        <w:tabs>
          <w:tab w:val="left" w:pos="2792"/>
        </w:tabs>
        <w:spacing w:after="0"/>
        <w:jc w:val="both"/>
        <w:rPr>
          <w:rFonts w:ascii="Times New Roman" w:hAnsi="Times New Roman" w:cs="Times New Roman"/>
          <w:i/>
        </w:rPr>
      </w:pPr>
      <w:r w:rsidRPr="00AE645E">
        <w:rPr>
          <w:rFonts w:ascii="Times New Roman" w:hAnsi="Times New Roman" w:cs="Times New Roman"/>
          <w:i/>
        </w:rPr>
        <w:lastRenderedPageBreak/>
        <w:t>kompletace a doplnění podkladů, vyjádření, stanovisek, sestavení</w:t>
      </w:r>
      <w:r w:rsidR="000E5D61">
        <w:rPr>
          <w:rFonts w:ascii="Times New Roman" w:hAnsi="Times New Roman" w:cs="Times New Roman"/>
          <w:i/>
        </w:rPr>
        <w:t xml:space="preserve"> úplné a bezvadné</w:t>
      </w:r>
      <w:r w:rsidRPr="00AE645E">
        <w:rPr>
          <w:rFonts w:ascii="Times New Roman" w:hAnsi="Times New Roman" w:cs="Times New Roman"/>
          <w:i/>
        </w:rPr>
        <w:t xml:space="preserve"> žádost</w:t>
      </w:r>
      <w:r w:rsidR="000E5D61">
        <w:rPr>
          <w:rFonts w:ascii="Times New Roman" w:hAnsi="Times New Roman" w:cs="Times New Roman"/>
          <w:i/>
        </w:rPr>
        <w:t>i</w:t>
      </w:r>
      <w:r w:rsidRPr="00AE645E">
        <w:rPr>
          <w:rFonts w:ascii="Times New Roman" w:hAnsi="Times New Roman" w:cs="Times New Roman"/>
          <w:i/>
        </w:rPr>
        <w:t xml:space="preserve"> o vydání</w:t>
      </w:r>
      <w:r w:rsidR="001D1C02" w:rsidRPr="00AE645E">
        <w:rPr>
          <w:rFonts w:ascii="Times New Roman" w:hAnsi="Times New Roman" w:cs="Times New Roman"/>
          <w:i/>
        </w:rPr>
        <w:t xml:space="preserve"> </w:t>
      </w:r>
      <w:r w:rsidRPr="00AE645E">
        <w:rPr>
          <w:rFonts w:ascii="Times New Roman" w:hAnsi="Times New Roman" w:cs="Times New Roman"/>
          <w:i/>
        </w:rPr>
        <w:t>stavebního povolení a jeho podání u příslušného stavebního úřadu, včetně zajištění dalších podkladů dle požadavků příslušného stavebního úřadu v</w:t>
      </w:r>
      <w:r w:rsidR="001D1C02" w:rsidRPr="00AE645E">
        <w:rPr>
          <w:rFonts w:ascii="Times New Roman" w:hAnsi="Times New Roman" w:cs="Times New Roman"/>
          <w:i/>
        </w:rPr>
        <w:t> </w:t>
      </w:r>
      <w:r w:rsidRPr="00AE645E">
        <w:rPr>
          <w:rFonts w:ascii="Times New Roman" w:hAnsi="Times New Roman" w:cs="Times New Roman"/>
          <w:i/>
        </w:rPr>
        <w:t>rámci</w:t>
      </w:r>
      <w:r w:rsidR="001D1C02" w:rsidRPr="00AE645E">
        <w:rPr>
          <w:rFonts w:ascii="Times New Roman" w:hAnsi="Times New Roman" w:cs="Times New Roman"/>
          <w:i/>
        </w:rPr>
        <w:t xml:space="preserve"> </w:t>
      </w:r>
      <w:r w:rsidRPr="00AE645E">
        <w:rPr>
          <w:rFonts w:ascii="Times New Roman" w:hAnsi="Times New Roman" w:cs="Times New Roman"/>
          <w:i/>
        </w:rPr>
        <w:t>stavebního</w:t>
      </w:r>
      <w:r w:rsidR="001D1C02" w:rsidRPr="00AE645E">
        <w:rPr>
          <w:rFonts w:ascii="Times New Roman" w:hAnsi="Times New Roman" w:cs="Times New Roman"/>
          <w:i/>
        </w:rPr>
        <w:t xml:space="preserve"> </w:t>
      </w:r>
      <w:r w:rsidRPr="00AE645E">
        <w:rPr>
          <w:rFonts w:ascii="Times New Roman" w:hAnsi="Times New Roman" w:cs="Times New Roman"/>
          <w:i/>
        </w:rPr>
        <w:t>řízení, účast na jednáních, předání pravomocného</w:t>
      </w:r>
      <w:r w:rsidR="001D1C02" w:rsidRPr="00AE645E">
        <w:rPr>
          <w:rFonts w:ascii="Times New Roman" w:hAnsi="Times New Roman" w:cs="Times New Roman"/>
          <w:i/>
        </w:rPr>
        <w:t xml:space="preserve"> </w:t>
      </w:r>
      <w:r w:rsidRPr="00AE645E">
        <w:rPr>
          <w:rFonts w:ascii="Times New Roman" w:hAnsi="Times New Roman" w:cs="Times New Roman"/>
          <w:i/>
        </w:rPr>
        <w:t>stavebního povolení, příp. součinnost při odvolacím řízení</w:t>
      </w:r>
      <w:r w:rsidR="00224FA3">
        <w:rPr>
          <w:rFonts w:ascii="Times New Roman" w:hAnsi="Times New Roman" w:cs="Times New Roman"/>
          <w:i/>
        </w:rPr>
        <w:t>,</w:t>
      </w:r>
    </w:p>
    <w:p w14:paraId="2E578BD7" w14:textId="77777777" w:rsidR="00BD62CC" w:rsidRPr="00B111F4" w:rsidRDefault="001D1C02" w:rsidP="001200DE">
      <w:pPr>
        <w:pStyle w:val="Odstavecseseznamem"/>
        <w:numPr>
          <w:ilvl w:val="0"/>
          <w:numId w:val="1"/>
        </w:numPr>
        <w:spacing w:after="0"/>
        <w:jc w:val="both"/>
        <w:rPr>
          <w:rFonts w:ascii="Times New Roman" w:hAnsi="Times New Roman" w:cs="Times New Roman"/>
        </w:rPr>
      </w:pPr>
      <w:r w:rsidRPr="00B111F4">
        <w:rPr>
          <w:rFonts w:ascii="Times New Roman" w:hAnsi="Times New Roman" w:cs="Times New Roman"/>
          <w:i/>
        </w:rPr>
        <w:t>t</w:t>
      </w:r>
      <w:r w:rsidR="00BD62CC" w:rsidRPr="00B111F4">
        <w:rPr>
          <w:rFonts w:ascii="Times New Roman" w:hAnsi="Times New Roman" w:cs="Times New Roman"/>
          <w:i/>
        </w:rPr>
        <w:t>echnická pomoc při vyvlastňovacím řízení (</w:t>
      </w:r>
      <w:r w:rsidR="00CC31B3" w:rsidRPr="00B111F4">
        <w:rPr>
          <w:rFonts w:ascii="Times New Roman" w:hAnsi="Times New Roman" w:cs="Times New Roman"/>
          <w:i/>
        </w:rPr>
        <w:t>trvalých záborů a věcných břemen</w:t>
      </w:r>
      <w:r w:rsidR="00BD62CC" w:rsidRPr="00B111F4">
        <w:rPr>
          <w:rFonts w:ascii="Times New Roman" w:hAnsi="Times New Roman" w:cs="Times New Roman"/>
          <w:i/>
        </w:rPr>
        <w:t>)</w:t>
      </w:r>
      <w:r w:rsidR="00224FA3">
        <w:rPr>
          <w:rFonts w:ascii="Times New Roman" w:hAnsi="Times New Roman" w:cs="Times New Roman"/>
          <w:i/>
        </w:rPr>
        <w:t>.</w:t>
      </w:r>
    </w:p>
    <w:p w14:paraId="6F9C86AD" w14:textId="77777777" w:rsidR="00F41418" w:rsidRDefault="00F41418" w:rsidP="0023301D">
      <w:pPr>
        <w:spacing w:after="0"/>
        <w:jc w:val="both"/>
        <w:rPr>
          <w:rFonts w:ascii="Times New Roman" w:hAnsi="Times New Roman" w:cs="Times New Roman"/>
          <w:b/>
          <w:sz w:val="24"/>
          <w:u w:val="single"/>
        </w:rPr>
      </w:pPr>
    </w:p>
    <w:p w14:paraId="62E7974D" w14:textId="77777777" w:rsidR="00E0591E" w:rsidRPr="002D7ABC" w:rsidRDefault="00E0591E" w:rsidP="00E0591E">
      <w:pPr>
        <w:tabs>
          <w:tab w:val="left" w:pos="426"/>
        </w:tabs>
        <w:spacing w:before="120"/>
        <w:jc w:val="both"/>
        <w:rPr>
          <w:rFonts w:ascii="Times New Roman" w:hAnsi="Times New Roman" w:cs="Times New Roman"/>
        </w:rPr>
      </w:pPr>
      <w:r w:rsidRPr="00C039DE">
        <w:rPr>
          <w:rFonts w:ascii="Times New Roman" w:hAnsi="Times New Roman" w:cs="Times New Roman"/>
        </w:rPr>
        <w:t xml:space="preserve">Výhradně pro </w:t>
      </w:r>
      <w:r w:rsidR="00973B9A" w:rsidRPr="00C039DE">
        <w:rPr>
          <w:rFonts w:ascii="Times New Roman" w:hAnsi="Times New Roman" w:cs="Times New Roman"/>
        </w:rPr>
        <w:t>stavby</w:t>
      </w:r>
      <w:r w:rsidR="00C039DE" w:rsidRPr="00C039DE">
        <w:rPr>
          <w:rFonts w:ascii="Times New Roman" w:hAnsi="Times New Roman" w:cs="Times New Roman"/>
        </w:rPr>
        <w:t xml:space="preserve"> </w:t>
      </w:r>
      <w:r w:rsidR="00973B9A" w:rsidRPr="00C039DE">
        <w:rPr>
          <w:rFonts w:ascii="Times New Roman" w:hAnsi="Times New Roman" w:cs="Times New Roman"/>
        </w:rPr>
        <w:t>silnic II. a III. třídy, které jsou celé nebo z větší části trasované v novém územním koridoru a je pro ně nutné zajistit majetkoprávní přípravu v rozsahu výkupů pozemku v celé délce stavby</w:t>
      </w:r>
      <w:r w:rsidR="00C039DE" w:rsidRPr="00C039DE">
        <w:rPr>
          <w:rFonts w:ascii="Times New Roman" w:hAnsi="Times New Roman" w:cs="Times New Roman"/>
        </w:rPr>
        <w:t>,</w:t>
      </w:r>
      <w:r w:rsidRPr="00C039DE">
        <w:rPr>
          <w:rFonts w:ascii="Times New Roman" w:hAnsi="Times New Roman" w:cs="Times New Roman"/>
        </w:rPr>
        <w:t xml:space="preserve"> je externí</w:t>
      </w:r>
      <w:r w:rsidRPr="00917CB4">
        <w:rPr>
          <w:rFonts w:ascii="Times New Roman" w:hAnsi="Times New Roman" w:cs="Times New Roman"/>
        </w:rPr>
        <w:t xml:space="preserve"> subjekt</w:t>
      </w:r>
      <w:r w:rsidRPr="0081611B">
        <w:rPr>
          <w:rFonts w:ascii="Times New Roman" w:hAnsi="Times New Roman" w:cs="Times New Roman"/>
        </w:rPr>
        <w:t xml:space="preserve"> zmocněný k provádění inženýrské činnosti a majetkoprávní přípravy povinen používat </w:t>
      </w:r>
      <w:r w:rsidRPr="002D7ABC">
        <w:rPr>
          <w:rFonts w:ascii="Times New Roman" w:hAnsi="Times New Roman" w:cs="Times New Roman"/>
        </w:rPr>
        <w:t>on-</w:t>
      </w:r>
      <w:r w:rsidRPr="00257F4D">
        <w:rPr>
          <w:rFonts w:ascii="Times New Roman" w:hAnsi="Times New Roman" w:cs="Times New Roman"/>
        </w:rPr>
        <w:t xml:space="preserve">line aplikaci na sledování postupu majetkoprávní přípravy, která bude provázaná s katastrem nemovitostí </w:t>
      </w:r>
      <w:r w:rsidRPr="00AE645E">
        <w:rPr>
          <w:rFonts w:ascii="Times New Roman" w:hAnsi="Times New Roman" w:cs="Times New Roman"/>
        </w:rPr>
        <w:t>v pravidelně aktualizovaném</w:t>
      </w:r>
      <w:r w:rsidRPr="00257F4D">
        <w:rPr>
          <w:rFonts w:ascii="Times New Roman" w:hAnsi="Times New Roman" w:cs="Times New Roman"/>
        </w:rPr>
        <w:t>, resp. platném stavu</w:t>
      </w:r>
      <w:r w:rsidR="003F74BC">
        <w:rPr>
          <w:rFonts w:ascii="Times New Roman" w:hAnsi="Times New Roman" w:cs="Times New Roman"/>
        </w:rPr>
        <w:t>.</w:t>
      </w:r>
      <w:r w:rsidRPr="00257F4D">
        <w:rPr>
          <w:rFonts w:ascii="Times New Roman" w:hAnsi="Times New Roman" w:cs="Times New Roman"/>
        </w:rPr>
        <w:t xml:space="preserve"> Přístup do on-line aplikace poskytne externímu subjektu </w:t>
      </w:r>
      <w:r w:rsidR="006650D2" w:rsidRPr="00257F4D">
        <w:rPr>
          <w:rFonts w:ascii="Times New Roman" w:hAnsi="Times New Roman" w:cs="Times New Roman"/>
        </w:rPr>
        <w:t xml:space="preserve">KSÚS </w:t>
      </w:r>
      <w:r w:rsidRPr="00257F4D">
        <w:rPr>
          <w:rFonts w:ascii="Times New Roman" w:hAnsi="Times New Roman" w:cs="Times New Roman"/>
        </w:rPr>
        <w:t>a to včetně manuálu na její použití. Tato on-line aplikace umožňuje pracovníkům KS</w:t>
      </w:r>
      <w:r w:rsidR="006650D2" w:rsidRPr="00257F4D">
        <w:rPr>
          <w:rFonts w:ascii="Times New Roman" w:hAnsi="Times New Roman" w:cs="Times New Roman"/>
        </w:rPr>
        <w:t>Ú</w:t>
      </w:r>
      <w:r w:rsidRPr="00257F4D">
        <w:rPr>
          <w:rFonts w:ascii="Times New Roman" w:hAnsi="Times New Roman" w:cs="Times New Roman"/>
        </w:rPr>
        <w:t xml:space="preserve">S, resp. jím pověřeným oprávněným osobám, přístup k údajům o stavu majetkoprávní činnosti. </w:t>
      </w:r>
      <w:r w:rsidR="00AA61D7" w:rsidRPr="00257F4D">
        <w:rPr>
          <w:rFonts w:ascii="Times New Roman" w:hAnsi="Times New Roman" w:cs="Times New Roman"/>
        </w:rPr>
        <w:t>O</w:t>
      </w:r>
      <w:r w:rsidRPr="00257F4D">
        <w:rPr>
          <w:rFonts w:ascii="Times New Roman" w:hAnsi="Times New Roman" w:cs="Times New Roman"/>
        </w:rPr>
        <w:t>n-line aplikace slouží ke komplexnímu aktuálnímu přehledu pozemků dotčených trvalým, resp. dočasným záborem, resp. přehled služebností, které je nezbytné v rámci IČ</w:t>
      </w:r>
      <w:r w:rsidRPr="002D7ABC">
        <w:rPr>
          <w:rFonts w:ascii="Times New Roman" w:hAnsi="Times New Roman" w:cs="Times New Roman"/>
        </w:rPr>
        <w:t xml:space="preserve"> zajistit pro možnost realizace stavby. Z on-line aplikace budou zřejmé jednotlivé procesní kroky majetkoprávní přípravy, tedy: vyhotovení (oddělovacích) geometrických plánů trvalých záborů, věcných břemen - služebností, zanesené geometrické plány, výčet listů vlastnictví a seznam jejich majitelů dle KN, stav zadání/zpracování znaleckého posudku (termíny), stav zpracování návrhu kupní smlouvy, termín jejího odeslání, informace o termínu (ne)doručení majiteli, informace o datu uplynutí lhůty pro akceptaci návrhu kupní smlouvy, evidence stavu reakcí majitele (majitelů) na návrh kupní smlouvy, po akceptaci kupní smlouvy termín podání návrhu na vklad kupní smlouvy do KN. Aplikace umožňuje evidenci komplikací a překážek na jednotlivých LV, zpracování přehledného výpisu nevypořádaných LV s možností filtrování dle důvodů nevypořádání jednotlivých LV.</w:t>
      </w:r>
    </w:p>
    <w:p w14:paraId="69A459EF" w14:textId="77777777" w:rsidR="00E0591E" w:rsidRPr="002D7ABC" w:rsidRDefault="00E0591E" w:rsidP="00E0591E">
      <w:pPr>
        <w:tabs>
          <w:tab w:val="left" w:pos="426"/>
        </w:tabs>
        <w:spacing w:before="120"/>
        <w:jc w:val="both"/>
        <w:rPr>
          <w:rFonts w:ascii="Times New Roman" w:hAnsi="Times New Roman" w:cs="Times New Roman"/>
        </w:rPr>
      </w:pPr>
      <w:r w:rsidRPr="00257F4D">
        <w:rPr>
          <w:rFonts w:ascii="Times New Roman" w:hAnsi="Times New Roman" w:cs="Times New Roman"/>
        </w:rPr>
        <w:t>Externí subjekt je povinen ukládat do on-line aplikace veškeré úkony související s majetkoprávní přípravou</w:t>
      </w:r>
      <w:r w:rsidR="006350B1">
        <w:rPr>
          <w:rFonts w:ascii="Times New Roman" w:hAnsi="Times New Roman" w:cs="Times New Roman"/>
        </w:rPr>
        <w:t>,</w:t>
      </w:r>
      <w:r w:rsidRPr="00257F4D">
        <w:rPr>
          <w:rFonts w:ascii="Times New Roman" w:hAnsi="Times New Roman" w:cs="Times New Roman"/>
        </w:rPr>
        <w:t xml:space="preserve"> </w:t>
      </w:r>
      <w:r w:rsidRPr="00542492">
        <w:rPr>
          <w:rFonts w:ascii="Times New Roman" w:hAnsi="Times New Roman" w:cs="Times New Roman"/>
        </w:rPr>
        <w:t xml:space="preserve">a to </w:t>
      </w:r>
      <w:r w:rsidR="00257F4D" w:rsidRPr="002D38B4">
        <w:rPr>
          <w:rFonts w:ascii="Times New Roman" w:hAnsi="Times New Roman" w:cs="Times New Roman"/>
        </w:rPr>
        <w:t>bez zbytečného prodlení po jejich uskutečněn</w:t>
      </w:r>
      <w:r w:rsidR="00542492" w:rsidRPr="002D38B4">
        <w:rPr>
          <w:rFonts w:ascii="Times New Roman" w:hAnsi="Times New Roman" w:cs="Times New Roman"/>
        </w:rPr>
        <w:t>í</w:t>
      </w:r>
      <w:r w:rsidRPr="00AE645E">
        <w:rPr>
          <w:rFonts w:ascii="Times New Roman" w:hAnsi="Times New Roman" w:cs="Times New Roman"/>
        </w:rPr>
        <w:t>.</w:t>
      </w:r>
      <w:r w:rsidRPr="002D7ABC">
        <w:rPr>
          <w:rFonts w:ascii="Times New Roman" w:hAnsi="Times New Roman" w:cs="Times New Roman"/>
        </w:rPr>
        <w:t xml:space="preserve"> </w:t>
      </w:r>
    </w:p>
    <w:p w14:paraId="611B146B" w14:textId="77777777" w:rsidR="00E0591E" w:rsidRPr="00B111F4" w:rsidRDefault="00E0591E" w:rsidP="002D7ABC">
      <w:pPr>
        <w:spacing w:after="0"/>
        <w:ind w:left="360"/>
        <w:jc w:val="both"/>
        <w:rPr>
          <w:rFonts w:ascii="Times New Roman" w:hAnsi="Times New Roman" w:cs="Times New Roman"/>
          <w:b/>
          <w:sz w:val="24"/>
          <w:u w:val="single"/>
        </w:rPr>
      </w:pPr>
    </w:p>
    <w:p w14:paraId="66EB2A9B" w14:textId="77777777" w:rsidR="00F41418" w:rsidRPr="00B111F4" w:rsidRDefault="001E7182" w:rsidP="00F41418">
      <w:pPr>
        <w:pStyle w:val="Nadpis3"/>
        <w:numPr>
          <w:ilvl w:val="1"/>
          <w:numId w:val="23"/>
        </w:numPr>
        <w:rPr>
          <w:rFonts w:ascii="Times New Roman" w:hAnsi="Times New Roman" w:cs="Times New Roman"/>
        </w:rPr>
      </w:pPr>
      <w:r w:rsidRPr="00B111F4">
        <w:rPr>
          <w:rFonts w:ascii="Times New Roman" w:hAnsi="Times New Roman" w:cs="Times New Roman"/>
        </w:rPr>
        <w:t>Druhy záborů a činností v rámci majetkoprávní přípravy</w:t>
      </w:r>
    </w:p>
    <w:p w14:paraId="66CE5F10" w14:textId="77777777" w:rsidR="002A711B" w:rsidRPr="00B111F4" w:rsidRDefault="002A711B" w:rsidP="0023301D">
      <w:pPr>
        <w:spacing w:after="0"/>
        <w:jc w:val="both"/>
        <w:rPr>
          <w:rFonts w:ascii="Times New Roman" w:hAnsi="Times New Roman" w:cs="Times New Roman"/>
          <w:b/>
        </w:rPr>
      </w:pPr>
    </w:p>
    <w:p w14:paraId="1621D217" w14:textId="77777777" w:rsidR="00A846D7" w:rsidRPr="00B111F4" w:rsidRDefault="00A846D7" w:rsidP="00F41418">
      <w:pPr>
        <w:pStyle w:val="Nadpis3"/>
        <w:numPr>
          <w:ilvl w:val="2"/>
          <w:numId w:val="23"/>
        </w:numPr>
        <w:rPr>
          <w:rFonts w:ascii="Times New Roman" w:hAnsi="Times New Roman" w:cs="Times New Roman"/>
        </w:rPr>
      </w:pPr>
      <w:r w:rsidRPr="00B111F4">
        <w:rPr>
          <w:rFonts w:ascii="Times New Roman" w:hAnsi="Times New Roman" w:cs="Times New Roman"/>
        </w:rPr>
        <w:t>Trvalé zábory</w:t>
      </w:r>
      <w:r w:rsidR="001E7182" w:rsidRPr="00B111F4">
        <w:rPr>
          <w:rFonts w:ascii="Times New Roman" w:hAnsi="Times New Roman" w:cs="Times New Roman"/>
        </w:rPr>
        <w:t xml:space="preserve"> (TZ)</w:t>
      </w:r>
      <w:r w:rsidRPr="00B111F4">
        <w:rPr>
          <w:rFonts w:ascii="Times New Roman" w:hAnsi="Times New Roman" w:cs="Times New Roman"/>
        </w:rPr>
        <w:t>:</w:t>
      </w:r>
    </w:p>
    <w:p w14:paraId="2A8577B3" w14:textId="77777777" w:rsidR="00B12B69" w:rsidRPr="00B111F4" w:rsidRDefault="00B12B69" w:rsidP="0023301D">
      <w:pPr>
        <w:spacing w:after="0"/>
        <w:jc w:val="both"/>
        <w:rPr>
          <w:rFonts w:ascii="Times New Roman" w:hAnsi="Times New Roman" w:cs="Times New Roman"/>
        </w:rPr>
      </w:pPr>
    </w:p>
    <w:p w14:paraId="5D4DE278" w14:textId="77777777" w:rsidR="005D6887" w:rsidRPr="00AE645E" w:rsidRDefault="005D6887" w:rsidP="0023301D">
      <w:pPr>
        <w:spacing w:after="0"/>
        <w:jc w:val="both"/>
        <w:rPr>
          <w:rFonts w:ascii="Times New Roman" w:hAnsi="Times New Roman" w:cs="Times New Roman"/>
        </w:rPr>
      </w:pPr>
      <w:r w:rsidRPr="00AE645E">
        <w:rPr>
          <w:rFonts w:ascii="Times New Roman" w:hAnsi="Times New Roman" w:cs="Times New Roman"/>
        </w:rPr>
        <w:t xml:space="preserve">Středočeský kraj v rámci </w:t>
      </w:r>
      <w:r w:rsidR="0046408C" w:rsidRPr="00AE645E">
        <w:rPr>
          <w:rFonts w:ascii="Times New Roman" w:hAnsi="Times New Roman" w:cs="Times New Roman"/>
        </w:rPr>
        <w:t xml:space="preserve">investorské </w:t>
      </w:r>
      <w:r w:rsidRPr="00AE645E">
        <w:rPr>
          <w:rFonts w:ascii="Times New Roman" w:hAnsi="Times New Roman" w:cs="Times New Roman"/>
        </w:rPr>
        <w:t xml:space="preserve">přípravy </w:t>
      </w:r>
      <w:r w:rsidR="0046408C" w:rsidRPr="00AE645E">
        <w:rPr>
          <w:rFonts w:ascii="Times New Roman" w:hAnsi="Times New Roman" w:cs="Times New Roman"/>
        </w:rPr>
        <w:t>staveb</w:t>
      </w:r>
      <w:r w:rsidR="00A652AE">
        <w:rPr>
          <w:rFonts w:ascii="Times New Roman" w:hAnsi="Times New Roman" w:cs="Times New Roman"/>
        </w:rPr>
        <w:t xml:space="preserve"> dopravní infrastruktury </w:t>
      </w:r>
      <w:r w:rsidRPr="00AE645E">
        <w:rPr>
          <w:rFonts w:ascii="Times New Roman" w:hAnsi="Times New Roman" w:cs="Times New Roman"/>
        </w:rPr>
        <w:t xml:space="preserve">není </w:t>
      </w:r>
      <w:r w:rsidR="00542492">
        <w:rPr>
          <w:rFonts w:ascii="Times New Roman" w:hAnsi="Times New Roman" w:cs="Times New Roman"/>
        </w:rPr>
        <w:t>dle ust. § 3b odst.</w:t>
      </w:r>
      <w:r w:rsidR="002D38B4">
        <w:rPr>
          <w:rFonts w:ascii="Times New Roman" w:hAnsi="Times New Roman" w:cs="Times New Roman"/>
        </w:rPr>
        <w:t xml:space="preserve"> </w:t>
      </w:r>
      <w:r w:rsidR="00A652AE">
        <w:rPr>
          <w:rFonts w:ascii="Times New Roman" w:hAnsi="Times New Roman" w:cs="Times New Roman"/>
        </w:rPr>
        <w:t>5</w:t>
      </w:r>
      <w:r w:rsidR="00542492">
        <w:rPr>
          <w:rFonts w:ascii="Times New Roman" w:hAnsi="Times New Roman" w:cs="Times New Roman"/>
        </w:rPr>
        <w:t xml:space="preserve"> </w:t>
      </w:r>
      <w:r w:rsidR="005C1F62">
        <w:rPr>
          <w:rFonts w:ascii="Times New Roman" w:hAnsi="Times New Roman" w:cs="Times New Roman"/>
        </w:rPr>
        <w:t>zákona</w:t>
      </w:r>
      <w:r w:rsidR="002D38B4">
        <w:rPr>
          <w:rFonts w:ascii="Times New Roman" w:hAnsi="Times New Roman" w:cs="Times New Roman"/>
        </w:rPr>
        <w:t xml:space="preserve"> </w:t>
      </w:r>
      <w:r w:rsidR="005C1F62">
        <w:rPr>
          <w:rFonts w:ascii="Times New Roman" w:hAnsi="Times New Roman" w:cs="Times New Roman"/>
        </w:rPr>
        <w:t xml:space="preserve">č. 416/2009 Sb., </w:t>
      </w:r>
      <w:r w:rsidRPr="00AE645E">
        <w:rPr>
          <w:rFonts w:ascii="Times New Roman" w:hAnsi="Times New Roman" w:cs="Times New Roman"/>
        </w:rPr>
        <w:t>vázán omezením nabízené kupní ceny sta</w:t>
      </w:r>
      <w:r w:rsidR="00D6459E">
        <w:rPr>
          <w:rFonts w:ascii="Times New Roman" w:hAnsi="Times New Roman" w:cs="Times New Roman"/>
        </w:rPr>
        <w:t>novené v § 3b odst. 1 zákona č. </w:t>
      </w:r>
      <w:r w:rsidRPr="00AE645E">
        <w:rPr>
          <w:rFonts w:ascii="Times New Roman" w:hAnsi="Times New Roman" w:cs="Times New Roman"/>
        </w:rPr>
        <w:t xml:space="preserve">416/2009 Sb. (viz § 3b odst. </w:t>
      </w:r>
      <w:r w:rsidR="00A652AE">
        <w:rPr>
          <w:rFonts w:ascii="Times New Roman" w:hAnsi="Times New Roman" w:cs="Times New Roman"/>
        </w:rPr>
        <w:t>5</w:t>
      </w:r>
      <w:r w:rsidRPr="00AE645E">
        <w:rPr>
          <w:rFonts w:ascii="Times New Roman" w:hAnsi="Times New Roman" w:cs="Times New Roman"/>
        </w:rPr>
        <w:t xml:space="preserve"> zákona č. 416/2009 Sb.</w:t>
      </w:r>
      <w:r w:rsidR="005C1F62">
        <w:rPr>
          <w:rFonts w:ascii="Times New Roman" w:hAnsi="Times New Roman" w:cs="Times New Roman"/>
        </w:rPr>
        <w:t>,</w:t>
      </w:r>
      <w:r w:rsidRPr="00AE645E">
        <w:rPr>
          <w:rFonts w:ascii="Times New Roman" w:hAnsi="Times New Roman" w:cs="Times New Roman"/>
        </w:rPr>
        <w:t xml:space="preserve"> </w:t>
      </w:r>
      <w:r w:rsidR="003A2760" w:rsidRPr="00AE645E">
        <w:rPr>
          <w:rFonts w:ascii="Times New Roman" w:hAnsi="Times New Roman" w:cs="Times New Roman"/>
          <w:i/>
        </w:rPr>
        <w:t>a</w:t>
      </w:r>
      <w:r w:rsidR="00FA2D8E" w:rsidRPr="00AE645E">
        <w:rPr>
          <w:rFonts w:ascii="Times New Roman" w:hAnsi="Times New Roman" w:cs="Times New Roman"/>
          <w:i/>
        </w:rPr>
        <w:t> </w:t>
      </w:r>
      <w:r w:rsidR="003A2760" w:rsidRPr="00AE645E">
        <w:rPr>
          <w:rFonts w:ascii="Times New Roman" w:hAnsi="Times New Roman" w:cs="Times New Roman"/>
          <w:i/>
        </w:rPr>
        <w:t>contrario</w:t>
      </w:r>
      <w:r w:rsidRPr="00AE645E">
        <w:rPr>
          <w:rFonts w:ascii="Times New Roman" w:hAnsi="Times New Roman" w:cs="Times New Roman"/>
        </w:rPr>
        <w:t>).</w:t>
      </w:r>
    </w:p>
    <w:p w14:paraId="0FF60AA3" w14:textId="77777777" w:rsidR="00B12B69" w:rsidRPr="00B111F4" w:rsidRDefault="00B12B69" w:rsidP="0023301D">
      <w:pPr>
        <w:spacing w:after="0"/>
        <w:jc w:val="both"/>
        <w:rPr>
          <w:rFonts w:ascii="Times New Roman" w:hAnsi="Times New Roman" w:cs="Times New Roman"/>
        </w:rPr>
      </w:pPr>
    </w:p>
    <w:p w14:paraId="6D02B80C" w14:textId="77777777" w:rsidR="0062031F" w:rsidRPr="008E396A" w:rsidRDefault="0046408C" w:rsidP="0023301D">
      <w:pPr>
        <w:spacing w:after="0"/>
        <w:jc w:val="both"/>
        <w:rPr>
          <w:rFonts w:ascii="Times New Roman" w:hAnsi="Times New Roman" w:cs="Times New Roman"/>
          <w:b/>
        </w:rPr>
      </w:pPr>
      <w:r w:rsidRPr="00B111F4">
        <w:rPr>
          <w:rFonts w:ascii="Times New Roman" w:hAnsi="Times New Roman" w:cs="Times New Roman"/>
        </w:rPr>
        <w:t>V návaznosti</w:t>
      </w:r>
      <w:r w:rsidR="007F18BF" w:rsidRPr="00B111F4">
        <w:rPr>
          <w:rFonts w:ascii="Times New Roman" w:hAnsi="Times New Roman" w:cs="Times New Roman"/>
        </w:rPr>
        <w:t xml:space="preserve"> na poskytnuté finanční prostředky ze SFDI</w:t>
      </w:r>
      <w:r w:rsidR="00B4290E">
        <w:rPr>
          <w:rFonts w:ascii="Times New Roman" w:hAnsi="Times New Roman" w:cs="Times New Roman"/>
        </w:rPr>
        <w:t xml:space="preserve"> popř. jiných dotačních zdrojů</w:t>
      </w:r>
      <w:r w:rsidRPr="00B111F4">
        <w:rPr>
          <w:rFonts w:ascii="Times New Roman" w:hAnsi="Times New Roman" w:cs="Times New Roman"/>
        </w:rPr>
        <w:t xml:space="preserve"> a z důvodu jejich profinancování</w:t>
      </w:r>
      <w:r w:rsidR="007F18BF" w:rsidRPr="00B111F4">
        <w:rPr>
          <w:rFonts w:ascii="Times New Roman" w:hAnsi="Times New Roman" w:cs="Times New Roman"/>
        </w:rPr>
        <w:t xml:space="preserve"> budou výkupy pozemků </w:t>
      </w:r>
      <w:r w:rsidR="007F18BF" w:rsidRPr="00A55611">
        <w:rPr>
          <w:rFonts w:ascii="Times New Roman" w:hAnsi="Times New Roman" w:cs="Times New Roman"/>
        </w:rPr>
        <w:t>řešeny</w:t>
      </w:r>
      <w:r w:rsidR="007F18BF" w:rsidRPr="00B111F4">
        <w:rPr>
          <w:rFonts w:ascii="Times New Roman" w:hAnsi="Times New Roman" w:cs="Times New Roman"/>
        </w:rPr>
        <w:t xml:space="preserve"> </w:t>
      </w:r>
      <w:r w:rsidR="00A55611">
        <w:rPr>
          <w:rFonts w:ascii="Times New Roman" w:hAnsi="Times New Roman" w:cs="Times New Roman"/>
        </w:rPr>
        <w:t xml:space="preserve">především </w:t>
      </w:r>
      <w:r w:rsidR="007F18BF" w:rsidRPr="00B111F4">
        <w:rPr>
          <w:rFonts w:ascii="Times New Roman" w:hAnsi="Times New Roman" w:cs="Times New Roman"/>
        </w:rPr>
        <w:t>kupní smlouvou podle §</w:t>
      </w:r>
      <w:r w:rsidR="00A55611">
        <w:rPr>
          <w:rFonts w:ascii="Times New Roman" w:hAnsi="Times New Roman" w:cs="Times New Roman"/>
        </w:rPr>
        <w:t> </w:t>
      </w:r>
      <w:r w:rsidR="0026167C" w:rsidRPr="00B111F4">
        <w:rPr>
          <w:rFonts w:ascii="Times New Roman" w:hAnsi="Times New Roman" w:cs="Times New Roman"/>
        </w:rPr>
        <w:t>2079 a násl.</w:t>
      </w:r>
      <w:r w:rsidR="007F18BF" w:rsidRPr="00B111F4">
        <w:rPr>
          <w:rFonts w:ascii="Times New Roman" w:hAnsi="Times New Roman" w:cs="Times New Roman"/>
        </w:rPr>
        <w:t xml:space="preserve"> </w:t>
      </w:r>
      <w:r w:rsidR="001731E6" w:rsidRPr="00B111F4">
        <w:rPr>
          <w:rFonts w:ascii="Times New Roman" w:hAnsi="Times New Roman" w:cs="Times New Roman"/>
        </w:rPr>
        <w:t>o</w:t>
      </w:r>
      <w:r w:rsidR="007F18BF" w:rsidRPr="00B111F4">
        <w:rPr>
          <w:rFonts w:ascii="Times New Roman" w:hAnsi="Times New Roman" w:cs="Times New Roman"/>
        </w:rPr>
        <w:t>bčanského zákoníku</w:t>
      </w:r>
      <w:r w:rsidR="003F001F">
        <w:rPr>
          <w:rFonts w:ascii="Times New Roman" w:hAnsi="Times New Roman" w:cs="Times New Roman"/>
        </w:rPr>
        <w:t xml:space="preserve"> </w:t>
      </w:r>
      <w:r w:rsidR="00A22DA0" w:rsidRPr="00B111F4">
        <w:rPr>
          <w:rFonts w:ascii="Times New Roman" w:hAnsi="Times New Roman" w:cs="Times New Roman"/>
        </w:rPr>
        <w:t>tak</w:t>
      </w:r>
      <w:r w:rsidR="003F001F">
        <w:rPr>
          <w:rFonts w:ascii="Times New Roman" w:hAnsi="Times New Roman" w:cs="Times New Roman"/>
        </w:rPr>
        <w:t>,</w:t>
      </w:r>
      <w:r w:rsidR="00A22DA0" w:rsidRPr="00B111F4">
        <w:rPr>
          <w:rFonts w:ascii="Times New Roman" w:hAnsi="Times New Roman" w:cs="Times New Roman"/>
        </w:rPr>
        <w:t xml:space="preserve"> aby bylo zajištěno řádné vlastnické právo investora k pozemku určeného pro stavbu</w:t>
      </w:r>
      <w:r w:rsidRPr="00B111F4">
        <w:rPr>
          <w:rFonts w:ascii="Times New Roman" w:hAnsi="Times New Roman" w:cs="Times New Roman"/>
        </w:rPr>
        <w:t xml:space="preserve"> před vlastním zahájením stavby</w:t>
      </w:r>
      <w:r w:rsidR="005506B8">
        <w:rPr>
          <w:rFonts w:ascii="Times New Roman" w:hAnsi="Times New Roman" w:cs="Times New Roman"/>
        </w:rPr>
        <w:t xml:space="preserve">. </w:t>
      </w:r>
      <w:r w:rsidR="005506B8" w:rsidRPr="005506B8">
        <w:rPr>
          <w:rFonts w:ascii="Times New Roman" w:hAnsi="Times New Roman" w:cs="Times New Roman"/>
          <w:b/>
        </w:rPr>
        <w:t>U staveb</w:t>
      </w:r>
      <w:r w:rsidR="0062031F" w:rsidRPr="008E396A">
        <w:rPr>
          <w:rFonts w:ascii="Times New Roman" w:hAnsi="Times New Roman" w:cs="Times New Roman"/>
          <w:b/>
        </w:rPr>
        <w:t xml:space="preserve"> financovaných z rozpočtu </w:t>
      </w:r>
      <w:r w:rsidR="005506B8">
        <w:rPr>
          <w:rFonts w:ascii="Times New Roman" w:hAnsi="Times New Roman" w:cs="Times New Roman"/>
          <w:b/>
        </w:rPr>
        <w:t xml:space="preserve">Středočeského </w:t>
      </w:r>
      <w:r w:rsidR="0062031F" w:rsidRPr="008E396A">
        <w:rPr>
          <w:rFonts w:ascii="Times New Roman" w:hAnsi="Times New Roman" w:cs="Times New Roman"/>
          <w:b/>
        </w:rPr>
        <w:t>kraje</w:t>
      </w:r>
      <w:r w:rsidR="005506B8">
        <w:rPr>
          <w:rFonts w:ascii="Times New Roman" w:hAnsi="Times New Roman" w:cs="Times New Roman"/>
          <w:b/>
        </w:rPr>
        <w:t xml:space="preserve">, </w:t>
      </w:r>
      <w:r w:rsidR="0062031F" w:rsidRPr="008E396A">
        <w:rPr>
          <w:rFonts w:ascii="Times New Roman" w:hAnsi="Times New Roman" w:cs="Times New Roman"/>
          <w:b/>
        </w:rPr>
        <w:t xml:space="preserve">nabývá </w:t>
      </w:r>
      <w:r w:rsidR="005506B8">
        <w:rPr>
          <w:rFonts w:ascii="Times New Roman" w:hAnsi="Times New Roman" w:cs="Times New Roman"/>
          <w:b/>
        </w:rPr>
        <w:t>kraj vlastnické právo k pozemkům ve vlastnictví</w:t>
      </w:r>
      <w:r w:rsidR="0062031F" w:rsidRPr="008E396A">
        <w:rPr>
          <w:rFonts w:ascii="Times New Roman" w:hAnsi="Times New Roman" w:cs="Times New Roman"/>
          <w:b/>
        </w:rPr>
        <w:t xml:space="preserve"> obcí a měst </w:t>
      </w:r>
      <w:r w:rsidR="004F7C5B" w:rsidRPr="004F7C5B">
        <w:rPr>
          <w:rFonts w:ascii="Times New Roman" w:hAnsi="Times New Roman" w:cs="Times New Roman"/>
          <w:b/>
        </w:rPr>
        <w:t>bezúplatně.</w:t>
      </w:r>
    </w:p>
    <w:p w14:paraId="1C5BA457" w14:textId="77777777" w:rsidR="00F436AA" w:rsidRPr="00B111F4" w:rsidRDefault="007F18BF" w:rsidP="00D6459E">
      <w:pPr>
        <w:spacing w:before="120" w:after="0"/>
        <w:jc w:val="both"/>
        <w:rPr>
          <w:rFonts w:ascii="Times New Roman" w:hAnsi="Times New Roman" w:cs="Times New Roman"/>
        </w:rPr>
      </w:pPr>
      <w:r w:rsidRPr="00B111F4">
        <w:rPr>
          <w:rFonts w:ascii="Times New Roman" w:hAnsi="Times New Roman" w:cs="Times New Roman"/>
        </w:rPr>
        <w:t xml:space="preserve">V rámci majetkoprávní přípravy je vyloučeno použití </w:t>
      </w:r>
      <w:r w:rsidR="008E64C6" w:rsidRPr="00B111F4">
        <w:rPr>
          <w:rFonts w:ascii="Times New Roman" w:hAnsi="Times New Roman" w:cs="Times New Roman"/>
        </w:rPr>
        <w:t xml:space="preserve">smluv o budoucí </w:t>
      </w:r>
      <w:r w:rsidRPr="00B111F4">
        <w:rPr>
          <w:rFonts w:ascii="Times New Roman" w:hAnsi="Times New Roman" w:cs="Times New Roman"/>
        </w:rPr>
        <w:t>kupní sml</w:t>
      </w:r>
      <w:r w:rsidR="008E64C6" w:rsidRPr="00B111F4">
        <w:rPr>
          <w:rFonts w:ascii="Times New Roman" w:hAnsi="Times New Roman" w:cs="Times New Roman"/>
        </w:rPr>
        <w:t>ouvě</w:t>
      </w:r>
      <w:r w:rsidR="00942D96" w:rsidRPr="00B111F4">
        <w:rPr>
          <w:rFonts w:ascii="Times New Roman" w:hAnsi="Times New Roman" w:cs="Times New Roman"/>
        </w:rPr>
        <w:t xml:space="preserve">, či jiných způsobů zabezpečení práv k pozemkům potřebných ke stavbě </w:t>
      </w:r>
      <w:r w:rsidR="00A22DA0" w:rsidRPr="00B111F4">
        <w:rPr>
          <w:rFonts w:ascii="Times New Roman" w:hAnsi="Times New Roman" w:cs="Times New Roman"/>
        </w:rPr>
        <w:t>s výjimkami uvedenými v</w:t>
      </w:r>
      <w:r w:rsidR="00942D96" w:rsidRPr="00B111F4">
        <w:rPr>
          <w:rFonts w:ascii="Times New Roman" w:hAnsi="Times New Roman" w:cs="Times New Roman"/>
        </w:rPr>
        <w:t xml:space="preserve"> písm. </w:t>
      </w:r>
      <w:r w:rsidR="00B4290E">
        <w:rPr>
          <w:rFonts w:ascii="Times New Roman" w:hAnsi="Times New Roman" w:cs="Times New Roman"/>
        </w:rPr>
        <w:t>2.2.1.2</w:t>
      </w:r>
      <w:r w:rsidR="00942D96" w:rsidRPr="00B111F4">
        <w:rPr>
          <w:rFonts w:ascii="Times New Roman" w:hAnsi="Times New Roman" w:cs="Times New Roman"/>
        </w:rPr>
        <w:t>.</w:t>
      </w:r>
      <w:r w:rsidR="005B1B8B" w:rsidRPr="00B111F4">
        <w:rPr>
          <w:rFonts w:ascii="Times New Roman" w:hAnsi="Times New Roman" w:cs="Times New Roman"/>
        </w:rPr>
        <w:t xml:space="preserve"> </w:t>
      </w:r>
      <w:r w:rsidR="005B1B8B" w:rsidRPr="00A55611">
        <w:rPr>
          <w:rFonts w:ascii="Times New Roman" w:hAnsi="Times New Roman" w:cs="Times New Roman"/>
        </w:rPr>
        <w:lastRenderedPageBreak/>
        <w:t>Výjimka je možná pouze</w:t>
      </w:r>
      <w:r w:rsidR="005B1B8B" w:rsidRPr="00B111F4">
        <w:rPr>
          <w:rFonts w:ascii="Times New Roman" w:hAnsi="Times New Roman" w:cs="Times New Roman"/>
        </w:rPr>
        <w:t xml:space="preserve"> po předchozím projednání se zástupcem </w:t>
      </w:r>
      <w:r w:rsidR="006650D2" w:rsidRPr="00B111F4">
        <w:rPr>
          <w:rFonts w:ascii="Times New Roman" w:hAnsi="Times New Roman" w:cs="Times New Roman"/>
        </w:rPr>
        <w:t>KS</w:t>
      </w:r>
      <w:r w:rsidR="006650D2">
        <w:rPr>
          <w:rFonts w:ascii="Times New Roman" w:hAnsi="Times New Roman" w:cs="Times New Roman"/>
        </w:rPr>
        <w:t>Ú</w:t>
      </w:r>
      <w:r w:rsidR="006650D2" w:rsidRPr="00B111F4">
        <w:rPr>
          <w:rFonts w:ascii="Times New Roman" w:hAnsi="Times New Roman" w:cs="Times New Roman"/>
        </w:rPr>
        <w:t xml:space="preserve">S </w:t>
      </w:r>
      <w:r w:rsidR="005B1B8B" w:rsidRPr="00B111F4">
        <w:rPr>
          <w:rFonts w:ascii="Times New Roman" w:hAnsi="Times New Roman" w:cs="Times New Roman"/>
        </w:rPr>
        <w:t>a/nebo zástupcem odboru majetku KÚ.</w:t>
      </w:r>
    </w:p>
    <w:p w14:paraId="02BC5A60" w14:textId="77777777" w:rsidR="001146F7" w:rsidRPr="00B111F4" w:rsidRDefault="00F436AA" w:rsidP="00D6459E">
      <w:pPr>
        <w:spacing w:before="120" w:after="0"/>
        <w:jc w:val="both"/>
        <w:rPr>
          <w:rFonts w:ascii="Times New Roman" w:hAnsi="Times New Roman" w:cs="Times New Roman"/>
        </w:rPr>
      </w:pPr>
      <w:r w:rsidRPr="00B111F4">
        <w:rPr>
          <w:rFonts w:ascii="Times New Roman" w:hAnsi="Times New Roman" w:cs="Times New Roman"/>
        </w:rPr>
        <w:t xml:space="preserve">V rámci přípravy </w:t>
      </w:r>
      <w:r w:rsidR="001C1CFC" w:rsidRPr="00B111F4">
        <w:rPr>
          <w:rFonts w:ascii="Times New Roman" w:hAnsi="Times New Roman" w:cs="Times New Roman"/>
        </w:rPr>
        <w:t xml:space="preserve">kupní </w:t>
      </w:r>
      <w:r w:rsidRPr="00B111F4">
        <w:rPr>
          <w:rFonts w:ascii="Times New Roman" w:hAnsi="Times New Roman" w:cs="Times New Roman"/>
        </w:rPr>
        <w:t xml:space="preserve">smlouvy </w:t>
      </w:r>
      <w:r w:rsidR="001146F7" w:rsidRPr="00B111F4">
        <w:rPr>
          <w:rFonts w:ascii="Times New Roman" w:hAnsi="Times New Roman" w:cs="Times New Roman"/>
        </w:rPr>
        <w:t xml:space="preserve">bude </w:t>
      </w:r>
      <w:r w:rsidR="00CC31B3" w:rsidRPr="00B111F4">
        <w:rPr>
          <w:rFonts w:ascii="Times New Roman" w:hAnsi="Times New Roman" w:cs="Times New Roman"/>
        </w:rPr>
        <w:t xml:space="preserve">externí </w:t>
      </w:r>
      <w:r w:rsidR="00DB7AA8" w:rsidRPr="00B111F4">
        <w:rPr>
          <w:rFonts w:ascii="Times New Roman" w:hAnsi="Times New Roman" w:cs="Times New Roman"/>
        </w:rPr>
        <w:t>subjekt zmocněný k provádění inženýrské činnosti a</w:t>
      </w:r>
      <w:r w:rsidR="00A55611">
        <w:rPr>
          <w:rFonts w:ascii="Times New Roman" w:hAnsi="Times New Roman" w:cs="Times New Roman"/>
        </w:rPr>
        <w:t> </w:t>
      </w:r>
      <w:r w:rsidR="00146B42" w:rsidRPr="00B111F4">
        <w:rPr>
          <w:rFonts w:ascii="Times New Roman" w:hAnsi="Times New Roman" w:cs="Times New Roman"/>
        </w:rPr>
        <w:t>majetkoprávní přípravy vycházet</w:t>
      </w:r>
      <w:r w:rsidR="001146F7" w:rsidRPr="00B111F4">
        <w:rPr>
          <w:rFonts w:ascii="Times New Roman" w:hAnsi="Times New Roman" w:cs="Times New Roman"/>
        </w:rPr>
        <w:t xml:space="preserve"> ze smluvních </w:t>
      </w:r>
      <w:r w:rsidRPr="00B111F4">
        <w:rPr>
          <w:rFonts w:ascii="Times New Roman" w:hAnsi="Times New Roman" w:cs="Times New Roman"/>
        </w:rPr>
        <w:t xml:space="preserve">vzorů </w:t>
      </w:r>
      <w:r w:rsidR="00CC31B3" w:rsidRPr="00B111F4">
        <w:rPr>
          <w:rFonts w:ascii="Times New Roman" w:hAnsi="Times New Roman" w:cs="Times New Roman"/>
        </w:rPr>
        <w:t>uvedených v příloze tohoto dokumentu. Současně s kupní smlouvou bude protistraně vždy zaslán průvodní dopis.</w:t>
      </w:r>
      <w:r w:rsidR="008E64C6" w:rsidRPr="00B111F4">
        <w:rPr>
          <w:rFonts w:ascii="Times New Roman" w:hAnsi="Times New Roman" w:cs="Times New Roman"/>
        </w:rPr>
        <w:t xml:space="preserve"> </w:t>
      </w:r>
      <w:r w:rsidR="00C44555" w:rsidRPr="00B111F4">
        <w:rPr>
          <w:rFonts w:ascii="Times New Roman" w:hAnsi="Times New Roman" w:cs="Times New Roman"/>
        </w:rPr>
        <w:t xml:space="preserve">Vzorové smluvní dokumenty jsou obecným základem, </w:t>
      </w:r>
      <w:r w:rsidR="00CC31B3" w:rsidRPr="00B111F4">
        <w:rPr>
          <w:rFonts w:ascii="Times New Roman" w:hAnsi="Times New Roman" w:cs="Times New Roman"/>
        </w:rPr>
        <w:t>který bude při realizaci majetkoprávní přípravy upraven dle konkrétního požadavku a situace</w:t>
      </w:r>
      <w:r w:rsidR="00255409" w:rsidRPr="00B111F4">
        <w:rPr>
          <w:rFonts w:ascii="Times New Roman" w:hAnsi="Times New Roman" w:cs="Times New Roman"/>
        </w:rPr>
        <w:t>. Úprava vzorových dokumentů bude konzultová</w:t>
      </w:r>
      <w:r w:rsidR="00204AE3">
        <w:rPr>
          <w:rFonts w:ascii="Times New Roman" w:hAnsi="Times New Roman" w:cs="Times New Roman"/>
        </w:rPr>
        <w:t xml:space="preserve">na s </w:t>
      </w:r>
      <w:r w:rsidR="00211397">
        <w:rPr>
          <w:rFonts w:ascii="Times New Roman" w:hAnsi="Times New Roman" w:cs="Times New Roman"/>
        </w:rPr>
        <w:t xml:space="preserve">interním nebo externím </w:t>
      </w:r>
      <w:r w:rsidR="00204AE3">
        <w:rPr>
          <w:rFonts w:ascii="Times New Roman" w:hAnsi="Times New Roman" w:cs="Times New Roman"/>
        </w:rPr>
        <w:t>subjektem zajišťujícím právní služby.</w:t>
      </w:r>
      <w:r w:rsidR="00C44555" w:rsidRPr="00B111F4">
        <w:rPr>
          <w:rFonts w:ascii="Times New Roman" w:hAnsi="Times New Roman" w:cs="Times New Roman"/>
        </w:rPr>
        <w:t xml:space="preserve"> Veškeré vzorové </w:t>
      </w:r>
      <w:r w:rsidR="00844485" w:rsidRPr="00B111F4">
        <w:rPr>
          <w:rFonts w:ascii="Times New Roman" w:hAnsi="Times New Roman" w:cs="Times New Roman"/>
        </w:rPr>
        <w:t xml:space="preserve">smluvní </w:t>
      </w:r>
      <w:r w:rsidR="00C44555" w:rsidRPr="00B111F4">
        <w:rPr>
          <w:rFonts w:ascii="Times New Roman" w:hAnsi="Times New Roman" w:cs="Times New Roman"/>
        </w:rPr>
        <w:t>dokumenty podléhají</w:t>
      </w:r>
      <w:r w:rsidR="007F18BF" w:rsidRPr="00B111F4">
        <w:rPr>
          <w:rFonts w:ascii="Times New Roman" w:hAnsi="Times New Roman" w:cs="Times New Roman"/>
        </w:rPr>
        <w:t xml:space="preserve"> odsouhlasení </w:t>
      </w:r>
      <w:r w:rsidR="00DB7AA8" w:rsidRPr="00B111F4">
        <w:rPr>
          <w:rFonts w:ascii="Times New Roman" w:hAnsi="Times New Roman" w:cs="Times New Roman"/>
        </w:rPr>
        <w:t>KSÚS a/nebo Středočeského kraje</w:t>
      </w:r>
      <w:r w:rsidR="007F18BF" w:rsidRPr="00B111F4">
        <w:rPr>
          <w:rFonts w:ascii="Times New Roman" w:hAnsi="Times New Roman" w:cs="Times New Roman"/>
        </w:rPr>
        <w:t xml:space="preserve">. </w:t>
      </w:r>
    </w:p>
    <w:p w14:paraId="0EE3D445" w14:textId="77777777" w:rsidR="001146F7" w:rsidRPr="00B111F4" w:rsidRDefault="001146F7" w:rsidP="00D6459E">
      <w:pPr>
        <w:spacing w:before="120" w:after="0"/>
        <w:jc w:val="both"/>
        <w:rPr>
          <w:rFonts w:ascii="Times New Roman" w:hAnsi="Times New Roman" w:cs="Times New Roman"/>
          <w:i/>
        </w:rPr>
      </w:pPr>
      <w:r w:rsidRPr="00B111F4">
        <w:rPr>
          <w:rFonts w:ascii="Times New Roman" w:hAnsi="Times New Roman" w:cs="Times New Roman"/>
        </w:rPr>
        <w:t>Příloha č. 1 -</w:t>
      </w:r>
      <w:r w:rsidR="007D36F7">
        <w:rPr>
          <w:rFonts w:ascii="Times New Roman" w:hAnsi="Times New Roman" w:cs="Times New Roman"/>
        </w:rPr>
        <w:t xml:space="preserve"> </w:t>
      </w:r>
      <w:r w:rsidRPr="00B111F4">
        <w:rPr>
          <w:rFonts w:ascii="Times New Roman" w:hAnsi="Times New Roman" w:cs="Times New Roman"/>
          <w:i/>
        </w:rPr>
        <w:t>Vzor kupní smlouvy</w:t>
      </w:r>
    </w:p>
    <w:p w14:paraId="555301CE" w14:textId="77777777" w:rsidR="001146F7" w:rsidRPr="00D6459E" w:rsidRDefault="001146F7" w:rsidP="0023301D">
      <w:pPr>
        <w:spacing w:after="0"/>
        <w:jc w:val="both"/>
        <w:rPr>
          <w:rFonts w:ascii="Times New Roman" w:hAnsi="Times New Roman" w:cs="Times New Roman"/>
          <w:i/>
        </w:rPr>
      </w:pPr>
      <w:r w:rsidRPr="00B111F4">
        <w:rPr>
          <w:rFonts w:ascii="Times New Roman" w:hAnsi="Times New Roman" w:cs="Times New Roman"/>
        </w:rPr>
        <w:t>Příloha č. 2 -</w:t>
      </w:r>
      <w:r w:rsidR="007D36F7">
        <w:rPr>
          <w:rFonts w:ascii="Times New Roman" w:hAnsi="Times New Roman" w:cs="Times New Roman"/>
        </w:rPr>
        <w:t xml:space="preserve"> </w:t>
      </w:r>
      <w:r w:rsidRPr="00B111F4">
        <w:rPr>
          <w:rFonts w:ascii="Times New Roman" w:hAnsi="Times New Roman" w:cs="Times New Roman"/>
          <w:i/>
        </w:rPr>
        <w:t>Vzor průvodního dopisu</w:t>
      </w:r>
    </w:p>
    <w:p w14:paraId="6C792927" w14:textId="77777777" w:rsidR="0046408C" w:rsidRPr="00B111F4" w:rsidRDefault="0026167C" w:rsidP="00D6459E">
      <w:pPr>
        <w:spacing w:before="120" w:after="0"/>
        <w:jc w:val="both"/>
        <w:rPr>
          <w:rFonts w:ascii="Times New Roman" w:hAnsi="Times New Roman" w:cs="Times New Roman"/>
        </w:rPr>
      </w:pPr>
      <w:r w:rsidRPr="00B111F4">
        <w:rPr>
          <w:rFonts w:ascii="Times New Roman" w:hAnsi="Times New Roman" w:cs="Times New Roman"/>
        </w:rPr>
        <w:t>Každému vlastníku dotčeného pozemku bude zaslán návrh kupní smlouvy spolu se vzorovým průvodním dopisem</w:t>
      </w:r>
      <w:r w:rsidR="00A55611">
        <w:rPr>
          <w:rFonts w:ascii="Times New Roman" w:hAnsi="Times New Roman" w:cs="Times New Roman"/>
        </w:rPr>
        <w:t>,</w:t>
      </w:r>
      <w:r w:rsidRPr="00B111F4">
        <w:rPr>
          <w:rFonts w:ascii="Times New Roman" w:hAnsi="Times New Roman" w:cs="Times New Roman"/>
        </w:rPr>
        <w:t xml:space="preserve"> </w:t>
      </w:r>
      <w:r w:rsidR="00A55611">
        <w:rPr>
          <w:rFonts w:ascii="Times New Roman" w:hAnsi="Times New Roman" w:cs="Times New Roman"/>
        </w:rPr>
        <w:t>ve kterém</w:t>
      </w:r>
      <w:r w:rsidR="00A55611" w:rsidRPr="00B111F4">
        <w:rPr>
          <w:rFonts w:ascii="Times New Roman" w:hAnsi="Times New Roman" w:cs="Times New Roman"/>
        </w:rPr>
        <w:t xml:space="preserve"> </w:t>
      </w:r>
      <w:r w:rsidRPr="00B111F4">
        <w:rPr>
          <w:rFonts w:ascii="Times New Roman" w:hAnsi="Times New Roman" w:cs="Times New Roman"/>
        </w:rPr>
        <w:t xml:space="preserve">bude </w:t>
      </w:r>
      <w:r w:rsidR="00A55611">
        <w:rPr>
          <w:rFonts w:ascii="Times New Roman" w:hAnsi="Times New Roman" w:cs="Times New Roman"/>
        </w:rPr>
        <w:t xml:space="preserve">stanovena zákonná </w:t>
      </w:r>
      <w:r w:rsidRPr="00B111F4">
        <w:rPr>
          <w:rFonts w:ascii="Times New Roman" w:hAnsi="Times New Roman" w:cs="Times New Roman"/>
        </w:rPr>
        <w:t xml:space="preserve">lhůta 90 dnů </w:t>
      </w:r>
      <w:r w:rsidR="009221B5" w:rsidRPr="00B111F4">
        <w:rPr>
          <w:rFonts w:ascii="Times New Roman" w:hAnsi="Times New Roman" w:cs="Times New Roman"/>
        </w:rPr>
        <w:t xml:space="preserve">od doručení návrhu na uzavření kupní smlouvy </w:t>
      </w:r>
      <w:r w:rsidRPr="00B111F4">
        <w:rPr>
          <w:rFonts w:ascii="Times New Roman" w:hAnsi="Times New Roman" w:cs="Times New Roman"/>
        </w:rPr>
        <w:t>pro přijetí návrhu kupní smlouvy.</w:t>
      </w:r>
      <w:r w:rsidR="006D5FFE" w:rsidRPr="00B111F4">
        <w:rPr>
          <w:rFonts w:ascii="Times New Roman" w:hAnsi="Times New Roman" w:cs="Times New Roman"/>
        </w:rPr>
        <w:t xml:space="preserve"> Přípravu a obeslání návrhem kupní smlouvy zajišťuje KSÚS prostřednictvím </w:t>
      </w:r>
      <w:r w:rsidR="00F436AA" w:rsidRPr="00B111F4">
        <w:rPr>
          <w:rFonts w:ascii="Times New Roman" w:hAnsi="Times New Roman" w:cs="Times New Roman"/>
        </w:rPr>
        <w:t>externího subjektu</w:t>
      </w:r>
      <w:r w:rsidR="006D5FFE" w:rsidRPr="00B111F4">
        <w:rPr>
          <w:rFonts w:ascii="Times New Roman" w:hAnsi="Times New Roman" w:cs="Times New Roman"/>
        </w:rPr>
        <w:t xml:space="preserve"> zmocněné</w:t>
      </w:r>
      <w:r w:rsidR="00F436AA" w:rsidRPr="00B111F4">
        <w:rPr>
          <w:rFonts w:ascii="Times New Roman" w:hAnsi="Times New Roman" w:cs="Times New Roman"/>
        </w:rPr>
        <w:t>ho</w:t>
      </w:r>
      <w:r w:rsidR="006D5FFE" w:rsidRPr="00B111F4">
        <w:rPr>
          <w:rFonts w:ascii="Times New Roman" w:hAnsi="Times New Roman" w:cs="Times New Roman"/>
        </w:rPr>
        <w:t xml:space="preserve"> k provádění inženýrské činnosti a majetkoprávní přípravy. </w:t>
      </w:r>
      <w:r w:rsidR="00BA6246" w:rsidRPr="00B111F4">
        <w:rPr>
          <w:rFonts w:ascii="Times New Roman" w:hAnsi="Times New Roman" w:cs="Times New Roman"/>
        </w:rPr>
        <w:t xml:space="preserve">Podpis kupních smluv, jakož i jiných smluvních dokumentů vyžadujících souhlas </w:t>
      </w:r>
      <w:r w:rsidR="008E64C6" w:rsidRPr="00B111F4">
        <w:rPr>
          <w:rFonts w:ascii="Times New Roman" w:hAnsi="Times New Roman" w:cs="Times New Roman"/>
        </w:rPr>
        <w:t>R</w:t>
      </w:r>
      <w:r w:rsidR="0046408C" w:rsidRPr="00B111F4">
        <w:rPr>
          <w:rFonts w:ascii="Times New Roman" w:hAnsi="Times New Roman" w:cs="Times New Roman"/>
        </w:rPr>
        <w:t xml:space="preserve">ady </w:t>
      </w:r>
      <w:r w:rsidR="009221B5" w:rsidRPr="00B111F4">
        <w:rPr>
          <w:rFonts w:ascii="Times New Roman" w:hAnsi="Times New Roman" w:cs="Times New Roman"/>
        </w:rPr>
        <w:t xml:space="preserve">Středočeského kraje </w:t>
      </w:r>
      <w:r w:rsidR="0046408C" w:rsidRPr="00B111F4">
        <w:rPr>
          <w:rFonts w:ascii="Times New Roman" w:hAnsi="Times New Roman" w:cs="Times New Roman"/>
        </w:rPr>
        <w:t>a</w:t>
      </w:r>
      <w:r w:rsidR="009221B5" w:rsidRPr="00B111F4">
        <w:rPr>
          <w:rFonts w:ascii="Times New Roman" w:hAnsi="Times New Roman" w:cs="Times New Roman"/>
        </w:rPr>
        <w:t> </w:t>
      </w:r>
      <w:r w:rsidR="008E64C6" w:rsidRPr="00B111F4">
        <w:rPr>
          <w:rFonts w:ascii="Times New Roman" w:hAnsi="Times New Roman" w:cs="Times New Roman"/>
        </w:rPr>
        <w:t>Z</w:t>
      </w:r>
      <w:r w:rsidR="00BA6246" w:rsidRPr="00B111F4">
        <w:rPr>
          <w:rFonts w:ascii="Times New Roman" w:hAnsi="Times New Roman" w:cs="Times New Roman"/>
        </w:rPr>
        <w:t xml:space="preserve">astupitelstva Středočeského kraje, je zajišťován následujícím způsobem: </w:t>
      </w:r>
    </w:p>
    <w:p w14:paraId="7F2CBDE4" w14:textId="77777777" w:rsidR="003A2760" w:rsidRPr="00B111F4" w:rsidRDefault="008E64C6" w:rsidP="001804CB">
      <w:pPr>
        <w:pStyle w:val="Odstavecseseznamem"/>
        <w:numPr>
          <w:ilvl w:val="0"/>
          <w:numId w:val="3"/>
        </w:numPr>
        <w:spacing w:after="0"/>
        <w:ind w:left="426" w:hanging="426"/>
        <w:jc w:val="both"/>
        <w:rPr>
          <w:rFonts w:ascii="Times New Roman" w:hAnsi="Times New Roman" w:cs="Times New Roman"/>
        </w:rPr>
      </w:pPr>
      <w:r w:rsidRPr="00B111F4">
        <w:rPr>
          <w:rFonts w:ascii="Times New Roman" w:hAnsi="Times New Roman" w:cs="Times New Roman"/>
        </w:rPr>
        <w:t>E</w:t>
      </w:r>
      <w:r w:rsidR="00BA6246" w:rsidRPr="00B111F4">
        <w:rPr>
          <w:rFonts w:ascii="Times New Roman" w:hAnsi="Times New Roman" w:cs="Times New Roman"/>
        </w:rPr>
        <w:t xml:space="preserve">xterní subjekt zmocněný k provádění inženýrské činnosti a majetkoprávní přípravy </w:t>
      </w:r>
      <w:r w:rsidR="0046408C" w:rsidRPr="00B111F4">
        <w:rPr>
          <w:rFonts w:ascii="Times New Roman" w:hAnsi="Times New Roman" w:cs="Times New Roman"/>
        </w:rPr>
        <w:t xml:space="preserve">připraví </w:t>
      </w:r>
      <w:r w:rsidR="00BA6246" w:rsidRPr="00B111F4">
        <w:rPr>
          <w:rFonts w:ascii="Times New Roman" w:hAnsi="Times New Roman" w:cs="Times New Roman"/>
        </w:rPr>
        <w:t>podle vzorového smluvního dokumentu návrh kupní smlouvy</w:t>
      </w:r>
      <w:r w:rsidR="0046408C" w:rsidRPr="00B111F4">
        <w:rPr>
          <w:rFonts w:ascii="Times New Roman" w:hAnsi="Times New Roman" w:cs="Times New Roman"/>
        </w:rPr>
        <w:t xml:space="preserve"> včetně návrhu materiálu pro jednání </w:t>
      </w:r>
      <w:r w:rsidR="009221B5" w:rsidRPr="00B111F4">
        <w:rPr>
          <w:rFonts w:ascii="Times New Roman" w:hAnsi="Times New Roman" w:cs="Times New Roman"/>
        </w:rPr>
        <w:t>R</w:t>
      </w:r>
      <w:r w:rsidR="0046408C" w:rsidRPr="00B111F4">
        <w:rPr>
          <w:rFonts w:ascii="Times New Roman" w:hAnsi="Times New Roman" w:cs="Times New Roman"/>
        </w:rPr>
        <w:t xml:space="preserve">ady </w:t>
      </w:r>
      <w:r w:rsidR="009221B5" w:rsidRPr="00B111F4">
        <w:rPr>
          <w:rFonts w:ascii="Times New Roman" w:hAnsi="Times New Roman" w:cs="Times New Roman"/>
        </w:rPr>
        <w:t xml:space="preserve">Středočeského </w:t>
      </w:r>
      <w:r w:rsidR="0046408C" w:rsidRPr="00B111F4">
        <w:rPr>
          <w:rFonts w:ascii="Times New Roman" w:hAnsi="Times New Roman" w:cs="Times New Roman"/>
        </w:rPr>
        <w:t>kraje</w:t>
      </w:r>
      <w:r w:rsidR="007D1641">
        <w:rPr>
          <w:rFonts w:ascii="Times New Roman" w:hAnsi="Times New Roman" w:cs="Times New Roman"/>
        </w:rPr>
        <w:t xml:space="preserve">, které předá KSÚS pro další níže uvedený postup. </w:t>
      </w:r>
    </w:p>
    <w:p w14:paraId="727DD66D" w14:textId="77777777" w:rsidR="003A2760" w:rsidRPr="00B111F4" w:rsidRDefault="0046408C" w:rsidP="001804CB">
      <w:pPr>
        <w:pStyle w:val="Odstavecseseznamem"/>
        <w:numPr>
          <w:ilvl w:val="0"/>
          <w:numId w:val="3"/>
        </w:numPr>
        <w:spacing w:after="0"/>
        <w:ind w:left="426" w:hanging="426"/>
        <w:jc w:val="both"/>
        <w:rPr>
          <w:rFonts w:ascii="Times New Roman" w:hAnsi="Times New Roman" w:cs="Times New Roman"/>
        </w:rPr>
      </w:pPr>
      <w:r w:rsidRPr="00B111F4">
        <w:rPr>
          <w:rFonts w:ascii="Times New Roman" w:hAnsi="Times New Roman" w:cs="Times New Roman"/>
        </w:rPr>
        <w:t xml:space="preserve">Návrh materiálu pro jednání rady kraje bude </w:t>
      </w:r>
      <w:r w:rsidR="008E64C6" w:rsidRPr="00B111F4">
        <w:rPr>
          <w:rFonts w:ascii="Times New Roman" w:hAnsi="Times New Roman" w:cs="Times New Roman"/>
        </w:rPr>
        <w:t xml:space="preserve">KSÚS </w:t>
      </w:r>
      <w:r w:rsidR="00CA55CA">
        <w:rPr>
          <w:rFonts w:ascii="Times New Roman" w:hAnsi="Times New Roman" w:cs="Times New Roman"/>
        </w:rPr>
        <w:t>postoupen O</w:t>
      </w:r>
      <w:r w:rsidR="00A0266C">
        <w:rPr>
          <w:rFonts w:ascii="Times New Roman" w:hAnsi="Times New Roman" w:cs="Times New Roman"/>
        </w:rPr>
        <w:t xml:space="preserve">dboru </w:t>
      </w:r>
      <w:r w:rsidRPr="00B111F4">
        <w:rPr>
          <w:rFonts w:ascii="Times New Roman" w:hAnsi="Times New Roman" w:cs="Times New Roman"/>
        </w:rPr>
        <w:t xml:space="preserve">majetku </w:t>
      </w:r>
      <w:r w:rsidR="009221B5" w:rsidRPr="00B111F4">
        <w:rPr>
          <w:rFonts w:ascii="Times New Roman" w:hAnsi="Times New Roman" w:cs="Times New Roman"/>
        </w:rPr>
        <w:t xml:space="preserve">Krajského </w:t>
      </w:r>
      <w:r w:rsidR="005D1DBF" w:rsidRPr="00B111F4">
        <w:rPr>
          <w:rFonts w:ascii="Times New Roman" w:hAnsi="Times New Roman" w:cs="Times New Roman"/>
        </w:rPr>
        <w:t>ú</w:t>
      </w:r>
      <w:r w:rsidR="00CA55CA">
        <w:rPr>
          <w:rFonts w:ascii="Times New Roman" w:hAnsi="Times New Roman" w:cs="Times New Roman"/>
        </w:rPr>
        <w:t>řadu Středočeského kraje.</w:t>
      </w:r>
    </w:p>
    <w:p w14:paraId="60980483" w14:textId="77777777" w:rsidR="003A2760" w:rsidRPr="00B111F4" w:rsidRDefault="0046408C" w:rsidP="001804CB">
      <w:pPr>
        <w:pStyle w:val="Odstavecseseznamem"/>
        <w:numPr>
          <w:ilvl w:val="0"/>
          <w:numId w:val="3"/>
        </w:numPr>
        <w:spacing w:after="0"/>
        <w:ind w:left="426" w:hanging="426"/>
        <w:jc w:val="both"/>
        <w:rPr>
          <w:rFonts w:ascii="Times New Roman" w:hAnsi="Times New Roman" w:cs="Times New Roman"/>
        </w:rPr>
      </w:pPr>
      <w:r w:rsidRPr="00B111F4">
        <w:rPr>
          <w:rFonts w:ascii="Times New Roman" w:hAnsi="Times New Roman" w:cs="Times New Roman"/>
        </w:rPr>
        <w:t xml:space="preserve">Odbor majetku </w:t>
      </w:r>
      <w:r w:rsidR="009221B5" w:rsidRPr="00B111F4">
        <w:rPr>
          <w:rFonts w:ascii="Times New Roman" w:hAnsi="Times New Roman" w:cs="Times New Roman"/>
        </w:rPr>
        <w:t xml:space="preserve">Krajského </w:t>
      </w:r>
      <w:r w:rsidR="005D1DBF" w:rsidRPr="00B111F4">
        <w:rPr>
          <w:rFonts w:ascii="Times New Roman" w:hAnsi="Times New Roman" w:cs="Times New Roman"/>
        </w:rPr>
        <w:t>ú</w:t>
      </w:r>
      <w:r w:rsidR="009221B5" w:rsidRPr="00B111F4">
        <w:rPr>
          <w:rFonts w:ascii="Times New Roman" w:hAnsi="Times New Roman" w:cs="Times New Roman"/>
        </w:rPr>
        <w:t xml:space="preserve">řadu Středočeského kraje </w:t>
      </w:r>
      <w:r w:rsidRPr="00B111F4">
        <w:rPr>
          <w:rFonts w:ascii="Times New Roman" w:hAnsi="Times New Roman" w:cs="Times New Roman"/>
        </w:rPr>
        <w:t xml:space="preserve">bez zbytečného odkladu předá materiál pro jednání </w:t>
      </w:r>
      <w:r w:rsidR="009221B5" w:rsidRPr="00B111F4">
        <w:rPr>
          <w:rFonts w:ascii="Times New Roman" w:hAnsi="Times New Roman" w:cs="Times New Roman"/>
        </w:rPr>
        <w:t>R</w:t>
      </w:r>
      <w:r w:rsidRPr="00B111F4">
        <w:rPr>
          <w:rFonts w:ascii="Times New Roman" w:hAnsi="Times New Roman" w:cs="Times New Roman"/>
        </w:rPr>
        <w:t xml:space="preserve">ady </w:t>
      </w:r>
      <w:r w:rsidR="009221B5" w:rsidRPr="00B111F4">
        <w:rPr>
          <w:rFonts w:ascii="Times New Roman" w:hAnsi="Times New Roman" w:cs="Times New Roman"/>
        </w:rPr>
        <w:t xml:space="preserve">Středočeského </w:t>
      </w:r>
      <w:r w:rsidRPr="00B111F4">
        <w:rPr>
          <w:rFonts w:ascii="Times New Roman" w:hAnsi="Times New Roman" w:cs="Times New Roman"/>
        </w:rPr>
        <w:t xml:space="preserve">kraje včetně návrhu smlouvy </w:t>
      </w:r>
      <w:r w:rsidR="009221B5" w:rsidRPr="00B111F4">
        <w:rPr>
          <w:rFonts w:ascii="Times New Roman" w:hAnsi="Times New Roman" w:cs="Times New Roman"/>
        </w:rPr>
        <w:t>R</w:t>
      </w:r>
      <w:r w:rsidRPr="00B111F4">
        <w:rPr>
          <w:rFonts w:ascii="Times New Roman" w:hAnsi="Times New Roman" w:cs="Times New Roman"/>
        </w:rPr>
        <w:t xml:space="preserve">adě </w:t>
      </w:r>
      <w:r w:rsidR="009221B5" w:rsidRPr="00B111F4">
        <w:rPr>
          <w:rFonts w:ascii="Times New Roman" w:hAnsi="Times New Roman" w:cs="Times New Roman"/>
        </w:rPr>
        <w:t xml:space="preserve">Středočeského </w:t>
      </w:r>
      <w:r w:rsidRPr="00B111F4">
        <w:rPr>
          <w:rFonts w:ascii="Times New Roman" w:hAnsi="Times New Roman" w:cs="Times New Roman"/>
        </w:rPr>
        <w:t>kraje k</w:t>
      </w:r>
      <w:r w:rsidR="00255409" w:rsidRPr="00B111F4">
        <w:rPr>
          <w:rFonts w:ascii="Times New Roman" w:hAnsi="Times New Roman" w:cs="Times New Roman"/>
        </w:rPr>
        <w:t> </w:t>
      </w:r>
      <w:r w:rsidRPr="00B111F4">
        <w:rPr>
          <w:rFonts w:ascii="Times New Roman" w:hAnsi="Times New Roman" w:cs="Times New Roman"/>
        </w:rPr>
        <w:t>odsouhlasení</w:t>
      </w:r>
      <w:r w:rsidR="00255409" w:rsidRPr="00B111F4">
        <w:rPr>
          <w:rFonts w:ascii="Times New Roman" w:hAnsi="Times New Roman" w:cs="Times New Roman"/>
        </w:rPr>
        <w:t>.</w:t>
      </w:r>
    </w:p>
    <w:p w14:paraId="42F20B9A" w14:textId="77777777" w:rsidR="00354F50" w:rsidRDefault="0046408C" w:rsidP="00A55611">
      <w:pPr>
        <w:spacing w:before="120"/>
        <w:jc w:val="both"/>
        <w:rPr>
          <w:rFonts w:ascii="Times New Roman" w:hAnsi="Times New Roman" w:cs="Times New Roman"/>
        </w:rPr>
      </w:pPr>
      <w:r w:rsidRPr="00B111F4">
        <w:rPr>
          <w:rFonts w:ascii="Times New Roman" w:hAnsi="Times New Roman" w:cs="Times New Roman"/>
        </w:rPr>
        <w:t xml:space="preserve">Odbor majetku </w:t>
      </w:r>
      <w:r w:rsidR="009221B5" w:rsidRPr="00B111F4">
        <w:rPr>
          <w:rFonts w:ascii="Times New Roman" w:hAnsi="Times New Roman" w:cs="Times New Roman"/>
        </w:rPr>
        <w:t xml:space="preserve">Krajského </w:t>
      </w:r>
      <w:r w:rsidR="005D1DBF" w:rsidRPr="00B111F4">
        <w:rPr>
          <w:rFonts w:ascii="Times New Roman" w:hAnsi="Times New Roman" w:cs="Times New Roman"/>
        </w:rPr>
        <w:t>ú</w:t>
      </w:r>
      <w:r w:rsidR="009221B5" w:rsidRPr="00B111F4">
        <w:rPr>
          <w:rFonts w:ascii="Times New Roman" w:hAnsi="Times New Roman" w:cs="Times New Roman"/>
        </w:rPr>
        <w:t xml:space="preserve">řadu Středočeského kraje </w:t>
      </w:r>
      <w:r w:rsidRPr="00B111F4">
        <w:rPr>
          <w:rFonts w:ascii="Times New Roman" w:hAnsi="Times New Roman" w:cs="Times New Roman"/>
        </w:rPr>
        <w:t xml:space="preserve">bez zbytečného odkladu předá odsouhlasený materiál Radou </w:t>
      </w:r>
      <w:r w:rsidR="009221B5" w:rsidRPr="00B111F4">
        <w:rPr>
          <w:rFonts w:ascii="Times New Roman" w:hAnsi="Times New Roman" w:cs="Times New Roman"/>
        </w:rPr>
        <w:t xml:space="preserve">Středočeského </w:t>
      </w:r>
      <w:r w:rsidRPr="00B111F4">
        <w:rPr>
          <w:rFonts w:ascii="Times New Roman" w:hAnsi="Times New Roman" w:cs="Times New Roman"/>
        </w:rPr>
        <w:t xml:space="preserve">kraje </w:t>
      </w:r>
      <w:r w:rsidR="009221B5" w:rsidRPr="00B111F4">
        <w:rPr>
          <w:rFonts w:ascii="Times New Roman" w:hAnsi="Times New Roman" w:cs="Times New Roman"/>
        </w:rPr>
        <w:t>Z</w:t>
      </w:r>
      <w:r w:rsidRPr="00B111F4">
        <w:rPr>
          <w:rFonts w:ascii="Times New Roman" w:hAnsi="Times New Roman" w:cs="Times New Roman"/>
        </w:rPr>
        <w:t>astupitelstvu Středočeského kraje k odsouhlasení na nejbližším jednání zastupitelstva</w:t>
      </w:r>
      <w:r w:rsidR="00255409" w:rsidRPr="00B111F4">
        <w:rPr>
          <w:rFonts w:ascii="Times New Roman" w:hAnsi="Times New Roman" w:cs="Times New Roman"/>
        </w:rPr>
        <w:t>.</w:t>
      </w:r>
    </w:p>
    <w:p w14:paraId="5AB3F001" w14:textId="77777777" w:rsidR="00BB5257" w:rsidRDefault="00BB5257" w:rsidP="00A55611">
      <w:pPr>
        <w:spacing w:before="120"/>
        <w:jc w:val="both"/>
        <w:rPr>
          <w:rFonts w:ascii="Times New Roman" w:hAnsi="Times New Roman" w:cs="Times New Roman"/>
        </w:rPr>
      </w:pPr>
      <w:r>
        <w:rPr>
          <w:rFonts w:ascii="Times New Roman" w:hAnsi="Times New Roman" w:cs="Times New Roman"/>
        </w:rPr>
        <w:t xml:space="preserve">Finanční kontrola bude zajištěna Odborem majetku Krajského úřadu Středočeského kraje pro stavby financované z rozpočtu Středočeského kraje. Pro stavby financované z rozpočtu SFDI provede finanční kontrolu KSÚS. Externí subjekt zmocněný k provádění inženýrské činnosti a majetkoprávní přípravy poskytne součinnost k provedení finanční kontroly. </w:t>
      </w:r>
    </w:p>
    <w:p w14:paraId="440B4721" w14:textId="77777777" w:rsidR="00E544CF" w:rsidRDefault="00E544CF" w:rsidP="00A55611">
      <w:pPr>
        <w:spacing w:before="120"/>
        <w:jc w:val="both"/>
        <w:rPr>
          <w:rFonts w:ascii="Times New Roman" w:hAnsi="Times New Roman" w:cs="Times New Roman"/>
        </w:rPr>
      </w:pPr>
      <w:r>
        <w:rPr>
          <w:rFonts w:ascii="Times New Roman" w:hAnsi="Times New Roman" w:cs="Times New Roman"/>
        </w:rPr>
        <w:t>Před odesláním návrhů na vklad do katastru nemovitostí svolá externí subjekt zmocněný k prováděný inženýrské činnosti a majetkoprávní přípravy veřejné jednání s vlastníky dotčených pozemků za účasti KSÚS a vedení dotčený obcí/měst.</w:t>
      </w:r>
    </w:p>
    <w:p w14:paraId="7FB4A4FC" w14:textId="77777777" w:rsidR="00154140" w:rsidRDefault="00154140" w:rsidP="00A55611">
      <w:pPr>
        <w:spacing w:before="120"/>
        <w:jc w:val="both"/>
        <w:rPr>
          <w:rFonts w:ascii="Times New Roman" w:hAnsi="Times New Roman" w:cs="Times New Roman"/>
        </w:rPr>
      </w:pPr>
      <w:r>
        <w:rPr>
          <w:rFonts w:ascii="Times New Roman" w:hAnsi="Times New Roman" w:cs="Times New Roman"/>
        </w:rPr>
        <w:t>Návrh na vklad do katastru nemovitostí podle § 14 zákona č. 256/2013 Sb. podá Externí subjekt zmocněný k provádění inženýrské činnosti a majetkoprávní přípravy po zajištění podpisu ředitele KSÚS. V návrhu na vklad bude uvedena ID datové schránky:</w:t>
      </w:r>
    </w:p>
    <w:p w14:paraId="502A5C3F" w14:textId="77777777" w:rsidR="00154140" w:rsidRDefault="00154140" w:rsidP="00154140">
      <w:pPr>
        <w:pStyle w:val="Odstavecseseznamem"/>
        <w:numPr>
          <w:ilvl w:val="0"/>
          <w:numId w:val="1"/>
        </w:numPr>
        <w:spacing w:before="120"/>
        <w:jc w:val="both"/>
        <w:rPr>
          <w:rFonts w:ascii="Times New Roman" w:hAnsi="Times New Roman" w:cs="Times New Roman"/>
        </w:rPr>
      </w:pPr>
      <w:r>
        <w:rPr>
          <w:rFonts w:ascii="Times New Roman" w:hAnsi="Times New Roman" w:cs="Times New Roman"/>
        </w:rPr>
        <w:t>Středočeského kraje</w:t>
      </w:r>
    </w:p>
    <w:p w14:paraId="0421AABE" w14:textId="77777777" w:rsidR="00154140" w:rsidRDefault="00154140" w:rsidP="00154140">
      <w:pPr>
        <w:pStyle w:val="Odstavecseseznamem"/>
        <w:numPr>
          <w:ilvl w:val="0"/>
          <w:numId w:val="1"/>
        </w:numPr>
        <w:spacing w:before="120"/>
        <w:jc w:val="both"/>
        <w:rPr>
          <w:rFonts w:ascii="Times New Roman" w:hAnsi="Times New Roman" w:cs="Times New Roman"/>
        </w:rPr>
      </w:pPr>
      <w:r>
        <w:rPr>
          <w:rFonts w:ascii="Times New Roman" w:hAnsi="Times New Roman" w:cs="Times New Roman"/>
        </w:rPr>
        <w:t>KSÚS</w:t>
      </w:r>
    </w:p>
    <w:p w14:paraId="1A9FE3F0" w14:textId="77777777" w:rsidR="00154140" w:rsidRDefault="00154140" w:rsidP="00154140">
      <w:pPr>
        <w:pStyle w:val="Odstavecseseznamem"/>
        <w:numPr>
          <w:ilvl w:val="0"/>
          <w:numId w:val="1"/>
        </w:numPr>
        <w:spacing w:before="120"/>
        <w:jc w:val="both"/>
        <w:rPr>
          <w:rFonts w:ascii="Times New Roman" w:hAnsi="Times New Roman" w:cs="Times New Roman"/>
        </w:rPr>
      </w:pPr>
      <w:r>
        <w:rPr>
          <w:rFonts w:ascii="Times New Roman" w:hAnsi="Times New Roman" w:cs="Times New Roman"/>
        </w:rPr>
        <w:t>Externího subjektu zmocněného k provádění inženýrské činnosti a majetkoprávní přípravy</w:t>
      </w:r>
    </w:p>
    <w:p w14:paraId="02F82869" w14:textId="77777777" w:rsidR="00154140" w:rsidRDefault="00154140" w:rsidP="00154140">
      <w:pPr>
        <w:spacing w:before="120"/>
        <w:jc w:val="both"/>
        <w:rPr>
          <w:rFonts w:ascii="Times New Roman" w:hAnsi="Times New Roman" w:cs="Times New Roman"/>
        </w:rPr>
      </w:pPr>
      <w:r>
        <w:rPr>
          <w:rFonts w:ascii="Times New Roman" w:hAnsi="Times New Roman" w:cs="Times New Roman"/>
        </w:rPr>
        <w:t>V části III. Sdělení pro katastrální úřad bude uvedeno:</w:t>
      </w:r>
    </w:p>
    <w:p w14:paraId="0532FCCB" w14:textId="77777777" w:rsidR="00154140" w:rsidRPr="00154140" w:rsidRDefault="004F7C5B" w:rsidP="00154140">
      <w:pPr>
        <w:spacing w:before="120"/>
        <w:jc w:val="both"/>
        <w:rPr>
          <w:rFonts w:ascii="Times New Roman" w:hAnsi="Times New Roman" w:cs="Times New Roman"/>
          <w:i/>
          <w:sz w:val="20"/>
        </w:rPr>
      </w:pPr>
      <w:r w:rsidRPr="004F7C5B">
        <w:rPr>
          <w:rFonts w:ascii="Times New Roman" w:hAnsi="Times New Roman" w:cs="Times New Roman"/>
          <w:i/>
          <w:sz w:val="20"/>
        </w:rPr>
        <w:lastRenderedPageBreak/>
        <w:t>„Další sdělení:</w:t>
      </w:r>
    </w:p>
    <w:p w14:paraId="1018B784" w14:textId="77777777" w:rsidR="00154140" w:rsidRPr="00154140" w:rsidRDefault="004F7C5B" w:rsidP="00154140">
      <w:pPr>
        <w:spacing w:before="120"/>
        <w:jc w:val="both"/>
        <w:rPr>
          <w:rFonts w:ascii="Times New Roman" w:hAnsi="Times New Roman" w:cs="Times New Roman"/>
          <w:i/>
          <w:sz w:val="20"/>
        </w:rPr>
      </w:pPr>
      <w:r w:rsidRPr="004F7C5B">
        <w:rPr>
          <w:rFonts w:ascii="Times New Roman" w:hAnsi="Times New Roman" w:cs="Times New Roman"/>
          <w:i/>
          <w:sz w:val="20"/>
        </w:rPr>
        <w:t>Pro Středočeský kraj (IČO: 70891095) (Krajská správa a údržba silnic Středočeského kraje (IČO 66001)) společně s vlastnickým právem vzniká: hospodaření se svěřeným majetkem kraje pro: Krajská správa a údržba silnic Středočeského kraje (IČO: 66001)“</w:t>
      </w:r>
    </w:p>
    <w:p w14:paraId="1F44FD2A" w14:textId="77777777" w:rsidR="00865D7E" w:rsidRPr="00B111F4" w:rsidRDefault="00865D7E" w:rsidP="009D0CEA">
      <w:pPr>
        <w:spacing w:after="0"/>
        <w:jc w:val="both"/>
        <w:rPr>
          <w:rFonts w:ascii="Times New Roman" w:hAnsi="Times New Roman" w:cs="Times New Roman"/>
          <w:i/>
        </w:rPr>
      </w:pPr>
      <w:r>
        <w:rPr>
          <w:rFonts w:ascii="Times New Roman" w:hAnsi="Times New Roman" w:cs="Times New Roman"/>
        </w:rPr>
        <w:t>Podpis kupních smlu</w:t>
      </w:r>
      <w:r w:rsidR="00B16697">
        <w:rPr>
          <w:rFonts w:ascii="Times New Roman" w:hAnsi="Times New Roman" w:cs="Times New Roman"/>
        </w:rPr>
        <w:t xml:space="preserve">v zajišťuje na základě </w:t>
      </w:r>
      <w:r w:rsidR="00C039DE" w:rsidRPr="004B6877">
        <w:rPr>
          <w:rFonts w:ascii="Times New Roman" w:hAnsi="Times New Roman" w:cs="Times New Roman"/>
        </w:rPr>
        <w:t>u</w:t>
      </w:r>
      <w:r w:rsidR="00B16697" w:rsidRPr="004B6877">
        <w:rPr>
          <w:rFonts w:ascii="Times New Roman" w:hAnsi="Times New Roman" w:cs="Times New Roman"/>
        </w:rPr>
        <w:t>snesení</w:t>
      </w:r>
      <w:r w:rsidR="00EF0223" w:rsidRPr="004B6877">
        <w:rPr>
          <w:rFonts w:ascii="Times New Roman" w:hAnsi="Times New Roman" w:cs="Times New Roman"/>
        </w:rPr>
        <w:t xml:space="preserve"> č. </w:t>
      </w:r>
      <w:r w:rsidR="004B6877" w:rsidRPr="004B6877">
        <w:rPr>
          <w:rFonts w:ascii="Times New Roman" w:hAnsi="Times New Roman" w:cs="Times New Roman"/>
        </w:rPr>
        <w:t>078-18/2019</w:t>
      </w:r>
      <w:r w:rsidR="002845AF" w:rsidRPr="004B6877">
        <w:rPr>
          <w:rFonts w:ascii="Times New Roman" w:hAnsi="Times New Roman" w:cs="Times New Roman"/>
        </w:rPr>
        <w:t xml:space="preserve">/ZK </w:t>
      </w:r>
      <w:r w:rsidR="004B6877" w:rsidRPr="004B6877">
        <w:rPr>
          <w:rFonts w:ascii="Times New Roman" w:hAnsi="Times New Roman" w:cs="Times New Roman"/>
        </w:rPr>
        <w:t>ze dne 29</w:t>
      </w:r>
      <w:r w:rsidR="00EF0223" w:rsidRPr="004B6877">
        <w:rPr>
          <w:rFonts w:ascii="Times New Roman" w:hAnsi="Times New Roman" w:cs="Times New Roman"/>
        </w:rPr>
        <w:t>.</w:t>
      </w:r>
      <w:r w:rsidR="008809F2" w:rsidRPr="004B6877">
        <w:rPr>
          <w:rFonts w:ascii="Times New Roman" w:hAnsi="Times New Roman" w:cs="Times New Roman"/>
        </w:rPr>
        <w:t xml:space="preserve"> </w:t>
      </w:r>
      <w:r w:rsidR="004B6877" w:rsidRPr="004B6877">
        <w:rPr>
          <w:rFonts w:ascii="Times New Roman" w:hAnsi="Times New Roman" w:cs="Times New Roman"/>
        </w:rPr>
        <w:t>4</w:t>
      </w:r>
      <w:r w:rsidR="00EF0223" w:rsidRPr="004B6877">
        <w:rPr>
          <w:rFonts w:ascii="Times New Roman" w:hAnsi="Times New Roman" w:cs="Times New Roman"/>
        </w:rPr>
        <w:t>.</w:t>
      </w:r>
      <w:r w:rsidR="008809F2" w:rsidRPr="004B6877">
        <w:rPr>
          <w:rFonts w:ascii="Times New Roman" w:hAnsi="Times New Roman" w:cs="Times New Roman"/>
        </w:rPr>
        <w:t xml:space="preserve"> </w:t>
      </w:r>
      <w:r w:rsidR="004B6877" w:rsidRPr="004B6877">
        <w:rPr>
          <w:rFonts w:ascii="Times New Roman" w:hAnsi="Times New Roman" w:cs="Times New Roman"/>
        </w:rPr>
        <w:t>2019</w:t>
      </w:r>
      <w:r w:rsidR="00EF0223" w:rsidRPr="004B6877">
        <w:rPr>
          <w:rFonts w:ascii="Times New Roman" w:hAnsi="Times New Roman" w:cs="Times New Roman"/>
        </w:rPr>
        <w:t xml:space="preserve"> </w:t>
      </w:r>
      <w:r w:rsidR="00C039DE" w:rsidRPr="007955CF">
        <w:rPr>
          <w:rFonts w:ascii="Times New Roman" w:hAnsi="Times New Roman" w:cs="Times New Roman"/>
        </w:rPr>
        <w:t>ředitel</w:t>
      </w:r>
      <w:r w:rsidRPr="007955CF">
        <w:rPr>
          <w:rFonts w:ascii="Times New Roman" w:hAnsi="Times New Roman" w:cs="Times New Roman"/>
        </w:rPr>
        <w:t xml:space="preserve"> KSÚS.</w:t>
      </w:r>
      <w:r>
        <w:rPr>
          <w:rFonts w:ascii="Times New Roman" w:hAnsi="Times New Roman" w:cs="Times New Roman"/>
        </w:rPr>
        <w:t xml:space="preserve"> </w:t>
      </w:r>
    </w:p>
    <w:p w14:paraId="34B10405" w14:textId="77777777" w:rsidR="007F18BF" w:rsidRPr="00B111F4" w:rsidRDefault="00A652AE" w:rsidP="00B111F4">
      <w:pPr>
        <w:pStyle w:val="Nadpis4"/>
        <w:numPr>
          <w:ilvl w:val="3"/>
          <w:numId w:val="23"/>
        </w:numPr>
        <w:rPr>
          <w:rFonts w:ascii="Times New Roman" w:hAnsi="Times New Roman" w:cs="Times New Roman"/>
        </w:rPr>
      </w:pPr>
      <w:r>
        <w:rPr>
          <w:rFonts w:ascii="Times New Roman" w:hAnsi="Times New Roman" w:cs="Times New Roman"/>
        </w:rPr>
        <w:t>V</w:t>
      </w:r>
      <w:r w:rsidR="002A711B" w:rsidRPr="00B111F4">
        <w:rPr>
          <w:rFonts w:ascii="Times New Roman" w:hAnsi="Times New Roman" w:cs="Times New Roman"/>
        </w:rPr>
        <w:t>yvlastnění</w:t>
      </w:r>
    </w:p>
    <w:p w14:paraId="05F40827" w14:textId="77777777" w:rsidR="00B12B69" w:rsidRPr="00B111F4" w:rsidRDefault="00B12B69" w:rsidP="0023301D">
      <w:pPr>
        <w:spacing w:after="0"/>
        <w:jc w:val="both"/>
        <w:rPr>
          <w:rFonts w:ascii="Times New Roman" w:hAnsi="Times New Roman" w:cs="Times New Roman"/>
        </w:rPr>
      </w:pPr>
    </w:p>
    <w:p w14:paraId="7DE97135" w14:textId="5516AAF0" w:rsidR="002A711B" w:rsidRDefault="007F18BF" w:rsidP="0023301D">
      <w:pPr>
        <w:spacing w:after="0"/>
        <w:jc w:val="both"/>
        <w:rPr>
          <w:ins w:id="0" w:author="Autor"/>
          <w:rFonts w:ascii="Times New Roman" w:hAnsi="Times New Roman" w:cs="Times New Roman"/>
        </w:rPr>
      </w:pPr>
      <w:r w:rsidRPr="00017E1C">
        <w:rPr>
          <w:rFonts w:ascii="Times New Roman" w:hAnsi="Times New Roman" w:cs="Times New Roman"/>
        </w:rPr>
        <w:t>V</w:t>
      </w:r>
      <w:r w:rsidR="00A652AE">
        <w:rPr>
          <w:rFonts w:ascii="Times New Roman" w:hAnsi="Times New Roman" w:cs="Times New Roman"/>
        </w:rPr>
        <w:t> </w:t>
      </w:r>
      <w:r w:rsidR="00F708D8" w:rsidRPr="00017E1C">
        <w:rPr>
          <w:rFonts w:ascii="Times New Roman" w:hAnsi="Times New Roman" w:cs="Times New Roman"/>
        </w:rPr>
        <w:t>případě</w:t>
      </w:r>
      <w:r w:rsidR="00A652AE">
        <w:rPr>
          <w:rFonts w:ascii="Times New Roman" w:hAnsi="Times New Roman" w:cs="Times New Roman"/>
        </w:rPr>
        <w:t>, že nedojde k dobrovolnému prodeji,</w:t>
      </w:r>
      <w:r w:rsidR="00F708D8" w:rsidRPr="00017E1C">
        <w:rPr>
          <w:rFonts w:ascii="Times New Roman" w:hAnsi="Times New Roman" w:cs="Times New Roman"/>
        </w:rPr>
        <w:t xml:space="preserve"> bude </w:t>
      </w:r>
      <w:r w:rsidR="007F503F">
        <w:rPr>
          <w:rFonts w:ascii="Times New Roman" w:hAnsi="Times New Roman" w:cs="Times New Roman"/>
        </w:rPr>
        <w:t>podán návrh na</w:t>
      </w:r>
      <w:r w:rsidR="007F503F" w:rsidRPr="00017E1C">
        <w:rPr>
          <w:rFonts w:ascii="Times New Roman" w:hAnsi="Times New Roman" w:cs="Times New Roman"/>
        </w:rPr>
        <w:t xml:space="preserve"> </w:t>
      </w:r>
      <w:r w:rsidR="00F708D8" w:rsidRPr="00017E1C">
        <w:rPr>
          <w:rFonts w:ascii="Times New Roman" w:hAnsi="Times New Roman" w:cs="Times New Roman"/>
        </w:rPr>
        <w:t xml:space="preserve">odnětí </w:t>
      </w:r>
      <w:r w:rsidR="00F71471">
        <w:rPr>
          <w:rFonts w:ascii="Times New Roman" w:hAnsi="Times New Roman" w:cs="Times New Roman"/>
        </w:rPr>
        <w:t xml:space="preserve">nebo omezení </w:t>
      </w:r>
      <w:r w:rsidR="00F708D8" w:rsidRPr="00017E1C">
        <w:rPr>
          <w:rFonts w:ascii="Times New Roman" w:hAnsi="Times New Roman" w:cs="Times New Roman"/>
        </w:rPr>
        <w:t>práv k pozemkům postupem dle zákona o</w:t>
      </w:r>
      <w:r w:rsidR="009D0CEA">
        <w:rPr>
          <w:rFonts w:ascii="Times New Roman" w:hAnsi="Times New Roman" w:cs="Times New Roman"/>
        </w:rPr>
        <w:t> </w:t>
      </w:r>
      <w:r w:rsidR="00F708D8" w:rsidRPr="00017E1C">
        <w:rPr>
          <w:rFonts w:ascii="Times New Roman" w:hAnsi="Times New Roman" w:cs="Times New Roman"/>
        </w:rPr>
        <w:t>vyvlastnění.</w:t>
      </w:r>
      <w:r w:rsidR="008E64C6" w:rsidRPr="00017E1C">
        <w:rPr>
          <w:rFonts w:ascii="Times New Roman" w:hAnsi="Times New Roman" w:cs="Times New Roman"/>
        </w:rPr>
        <w:t xml:space="preserve"> </w:t>
      </w:r>
      <w:r w:rsidR="006D5FFE" w:rsidRPr="00017E1C">
        <w:rPr>
          <w:rFonts w:ascii="Times New Roman" w:hAnsi="Times New Roman" w:cs="Times New Roman"/>
        </w:rPr>
        <w:t xml:space="preserve">Veškeré vzorové dokumenty (kupní smlouva, průvodní dopis k návrhu kupní smlouvy) </w:t>
      </w:r>
      <w:r w:rsidR="00C13D06" w:rsidRPr="00017E1C">
        <w:rPr>
          <w:rFonts w:ascii="Times New Roman" w:hAnsi="Times New Roman" w:cs="Times New Roman"/>
        </w:rPr>
        <w:t>musí</w:t>
      </w:r>
      <w:r w:rsidR="006D5FFE" w:rsidRPr="00017E1C">
        <w:rPr>
          <w:rFonts w:ascii="Times New Roman" w:hAnsi="Times New Roman" w:cs="Times New Roman"/>
        </w:rPr>
        <w:t xml:space="preserve"> obsahovat podstatné náležitosti a poučení ve smyslu zákona č. 416/2009 Sb. a zákona o</w:t>
      </w:r>
      <w:r w:rsidR="006C505D" w:rsidRPr="00017E1C">
        <w:rPr>
          <w:rFonts w:ascii="Times New Roman" w:hAnsi="Times New Roman" w:cs="Times New Roman"/>
        </w:rPr>
        <w:t> </w:t>
      </w:r>
      <w:r w:rsidR="006D5FFE" w:rsidRPr="00017E1C">
        <w:rPr>
          <w:rFonts w:ascii="Times New Roman" w:hAnsi="Times New Roman" w:cs="Times New Roman"/>
        </w:rPr>
        <w:t>vyvlastnění</w:t>
      </w:r>
      <w:r w:rsidR="005B4906" w:rsidRPr="00017E1C">
        <w:rPr>
          <w:rFonts w:ascii="Times New Roman" w:hAnsi="Times New Roman" w:cs="Times New Roman"/>
        </w:rPr>
        <w:t xml:space="preserve"> a splňovat podmínky těchto zákonů</w:t>
      </w:r>
      <w:r w:rsidR="00C13D06" w:rsidRPr="00017E1C">
        <w:rPr>
          <w:rFonts w:ascii="Times New Roman" w:hAnsi="Times New Roman" w:cs="Times New Roman"/>
        </w:rPr>
        <w:t xml:space="preserve">. </w:t>
      </w:r>
      <w:r w:rsidR="001B70F7" w:rsidRPr="00017E1C">
        <w:rPr>
          <w:rFonts w:ascii="Times New Roman" w:hAnsi="Times New Roman" w:cs="Times New Roman"/>
        </w:rPr>
        <w:t>Zastoupení v p</w:t>
      </w:r>
      <w:r w:rsidR="00C13D06" w:rsidRPr="00017E1C">
        <w:rPr>
          <w:rFonts w:ascii="Times New Roman" w:hAnsi="Times New Roman" w:cs="Times New Roman"/>
        </w:rPr>
        <w:t>řípadn</w:t>
      </w:r>
      <w:r w:rsidR="001B70F7" w:rsidRPr="00017E1C">
        <w:rPr>
          <w:rFonts w:ascii="Times New Roman" w:hAnsi="Times New Roman" w:cs="Times New Roman"/>
        </w:rPr>
        <w:t>ém</w:t>
      </w:r>
      <w:r w:rsidR="00C13D06" w:rsidRPr="00017E1C">
        <w:rPr>
          <w:rFonts w:ascii="Times New Roman" w:hAnsi="Times New Roman" w:cs="Times New Roman"/>
        </w:rPr>
        <w:t xml:space="preserve"> vyvlastňovací</w:t>
      </w:r>
      <w:r w:rsidR="001B70F7" w:rsidRPr="00017E1C">
        <w:rPr>
          <w:rFonts w:ascii="Times New Roman" w:hAnsi="Times New Roman" w:cs="Times New Roman"/>
        </w:rPr>
        <w:t>m</w:t>
      </w:r>
      <w:r w:rsidR="00C13D06" w:rsidRPr="00017E1C">
        <w:rPr>
          <w:rFonts w:ascii="Times New Roman" w:hAnsi="Times New Roman" w:cs="Times New Roman"/>
        </w:rPr>
        <w:t xml:space="preserve"> řízení bud</w:t>
      </w:r>
      <w:r w:rsidR="001B70F7" w:rsidRPr="00017E1C">
        <w:rPr>
          <w:rFonts w:ascii="Times New Roman" w:hAnsi="Times New Roman" w:cs="Times New Roman"/>
        </w:rPr>
        <w:t>e</w:t>
      </w:r>
      <w:r w:rsidR="00C13D06" w:rsidRPr="00017E1C">
        <w:rPr>
          <w:rFonts w:ascii="Times New Roman" w:hAnsi="Times New Roman" w:cs="Times New Roman"/>
        </w:rPr>
        <w:t xml:space="preserve"> zabezpečován</w:t>
      </w:r>
      <w:r w:rsidR="001B70F7" w:rsidRPr="00017E1C">
        <w:rPr>
          <w:rFonts w:ascii="Times New Roman" w:hAnsi="Times New Roman" w:cs="Times New Roman"/>
        </w:rPr>
        <w:t>o</w:t>
      </w:r>
      <w:r w:rsidR="006F7A03" w:rsidRPr="00017E1C">
        <w:rPr>
          <w:rFonts w:ascii="Times New Roman" w:hAnsi="Times New Roman" w:cs="Times New Roman"/>
        </w:rPr>
        <w:t xml:space="preserve"> interním nebo externím subjektem (dále jen „subjekt pro vyvlastnění“) </w:t>
      </w:r>
      <w:r w:rsidR="00C13D06" w:rsidRPr="00017E1C">
        <w:rPr>
          <w:rFonts w:ascii="Times New Roman" w:hAnsi="Times New Roman" w:cs="Times New Roman"/>
        </w:rPr>
        <w:t>na základě udělené plné moci.</w:t>
      </w:r>
      <w:r w:rsidR="00F436AA" w:rsidRPr="00017E1C">
        <w:rPr>
          <w:rFonts w:ascii="Times New Roman" w:hAnsi="Times New Roman" w:cs="Times New Roman"/>
        </w:rPr>
        <w:t xml:space="preserve"> Na podkladě materiálů předaných </w:t>
      </w:r>
      <w:r w:rsidR="006F7A03" w:rsidRPr="00017E1C">
        <w:rPr>
          <w:rFonts w:ascii="Times New Roman" w:hAnsi="Times New Roman" w:cs="Times New Roman"/>
        </w:rPr>
        <w:t xml:space="preserve">externím </w:t>
      </w:r>
      <w:r w:rsidR="00F436AA" w:rsidRPr="00017E1C">
        <w:rPr>
          <w:rFonts w:ascii="Times New Roman" w:hAnsi="Times New Roman" w:cs="Times New Roman"/>
        </w:rPr>
        <w:t>subjektem zabezpečujícím inženýrskou činnost a majetkoprávní přípravu činí</w:t>
      </w:r>
      <w:r w:rsidR="006F7A03" w:rsidRPr="00017E1C">
        <w:rPr>
          <w:rFonts w:ascii="Times New Roman" w:hAnsi="Times New Roman" w:cs="Times New Roman"/>
        </w:rPr>
        <w:t xml:space="preserve"> subjekt pro vyvlastnění </w:t>
      </w:r>
      <w:r w:rsidR="00F436AA" w:rsidRPr="00017E1C">
        <w:rPr>
          <w:rFonts w:ascii="Times New Roman" w:hAnsi="Times New Roman" w:cs="Times New Roman"/>
        </w:rPr>
        <w:t>t</w:t>
      </w:r>
      <w:r w:rsidR="002E2D42" w:rsidRPr="00017E1C">
        <w:rPr>
          <w:rFonts w:ascii="Times New Roman" w:hAnsi="Times New Roman" w:cs="Times New Roman"/>
        </w:rPr>
        <w:t>y</w:t>
      </w:r>
      <w:r w:rsidR="00F436AA" w:rsidRPr="00017E1C">
        <w:rPr>
          <w:rFonts w:ascii="Times New Roman" w:hAnsi="Times New Roman" w:cs="Times New Roman"/>
        </w:rPr>
        <w:t xml:space="preserve">to úkony: </w:t>
      </w:r>
      <w:r w:rsidR="00110B2D">
        <w:rPr>
          <w:rFonts w:ascii="Times New Roman" w:hAnsi="Times New Roman" w:cs="Times New Roman"/>
        </w:rPr>
        <w:t>se</w:t>
      </w:r>
      <w:r w:rsidR="00F71471">
        <w:rPr>
          <w:rFonts w:ascii="Times New Roman" w:hAnsi="Times New Roman" w:cs="Times New Roman"/>
        </w:rPr>
        <w:t>stavení</w:t>
      </w:r>
      <w:r w:rsidR="00110B2D" w:rsidRPr="00017E1C">
        <w:rPr>
          <w:rFonts w:ascii="Times New Roman" w:hAnsi="Times New Roman" w:cs="Times New Roman"/>
        </w:rPr>
        <w:t xml:space="preserve"> </w:t>
      </w:r>
      <w:r w:rsidR="00F436AA" w:rsidRPr="00017E1C">
        <w:rPr>
          <w:rFonts w:ascii="Times New Roman" w:hAnsi="Times New Roman" w:cs="Times New Roman"/>
        </w:rPr>
        <w:t>a podání návrhu na vyvlastnění, činění všech procesních úkonů v řízení (vyjádření, opravné prostředky), účast na ústním jednání, jednání s protistranou o smírném řešení věci, přičemž</w:t>
      </w:r>
      <w:r w:rsidR="006F7A03" w:rsidRPr="00017E1C">
        <w:rPr>
          <w:rFonts w:ascii="Times New Roman" w:hAnsi="Times New Roman" w:cs="Times New Roman"/>
        </w:rPr>
        <w:t xml:space="preserve"> subjekt pro vyvlastnění </w:t>
      </w:r>
      <w:r w:rsidR="00F436AA" w:rsidRPr="00017E1C">
        <w:rPr>
          <w:rFonts w:ascii="Times New Roman" w:hAnsi="Times New Roman" w:cs="Times New Roman"/>
        </w:rPr>
        <w:t xml:space="preserve">postupuje </w:t>
      </w:r>
      <w:r w:rsidR="000D214E" w:rsidRPr="00017E1C">
        <w:rPr>
          <w:rFonts w:ascii="Times New Roman" w:hAnsi="Times New Roman" w:cs="Times New Roman"/>
        </w:rPr>
        <w:t xml:space="preserve">v souladu s pokyny </w:t>
      </w:r>
      <w:r w:rsidR="00B12B69" w:rsidRPr="00017E1C">
        <w:rPr>
          <w:rFonts w:ascii="Times New Roman" w:hAnsi="Times New Roman" w:cs="Times New Roman"/>
        </w:rPr>
        <w:t xml:space="preserve">KSÚS </w:t>
      </w:r>
      <w:r w:rsidR="000D214E" w:rsidRPr="00017E1C">
        <w:rPr>
          <w:rFonts w:ascii="Times New Roman" w:hAnsi="Times New Roman" w:cs="Times New Roman"/>
        </w:rPr>
        <w:t>a</w:t>
      </w:r>
      <w:r w:rsidR="00BB5257">
        <w:rPr>
          <w:rFonts w:ascii="Times New Roman" w:hAnsi="Times New Roman" w:cs="Times New Roman"/>
        </w:rPr>
        <w:t>/nebo</w:t>
      </w:r>
      <w:r w:rsidR="000D214E" w:rsidRPr="00017E1C">
        <w:rPr>
          <w:rFonts w:ascii="Times New Roman" w:hAnsi="Times New Roman" w:cs="Times New Roman"/>
        </w:rPr>
        <w:t xml:space="preserve"> </w:t>
      </w:r>
      <w:r w:rsidR="00515904" w:rsidRPr="00017E1C">
        <w:rPr>
          <w:rFonts w:ascii="Times New Roman" w:hAnsi="Times New Roman" w:cs="Times New Roman"/>
        </w:rPr>
        <w:t>O</w:t>
      </w:r>
      <w:r w:rsidR="000D214E" w:rsidRPr="00017E1C">
        <w:rPr>
          <w:rFonts w:ascii="Times New Roman" w:hAnsi="Times New Roman" w:cs="Times New Roman"/>
        </w:rPr>
        <w:t xml:space="preserve">dboru </w:t>
      </w:r>
      <w:r w:rsidR="00B12B69" w:rsidRPr="00017E1C">
        <w:rPr>
          <w:rFonts w:ascii="Times New Roman" w:hAnsi="Times New Roman" w:cs="Times New Roman"/>
        </w:rPr>
        <w:t>m</w:t>
      </w:r>
      <w:r w:rsidR="000D214E" w:rsidRPr="00017E1C">
        <w:rPr>
          <w:rFonts w:ascii="Times New Roman" w:hAnsi="Times New Roman" w:cs="Times New Roman"/>
        </w:rPr>
        <w:t xml:space="preserve">ajetku </w:t>
      </w:r>
      <w:r w:rsidR="00B12B69" w:rsidRPr="00017E1C">
        <w:rPr>
          <w:rFonts w:ascii="Times New Roman" w:hAnsi="Times New Roman" w:cs="Times New Roman"/>
        </w:rPr>
        <w:t xml:space="preserve">Krajského úřadu </w:t>
      </w:r>
      <w:r w:rsidR="000D214E" w:rsidRPr="00017E1C">
        <w:rPr>
          <w:rFonts w:ascii="Times New Roman" w:hAnsi="Times New Roman" w:cs="Times New Roman"/>
        </w:rPr>
        <w:t xml:space="preserve">Středočeského kraje. </w:t>
      </w:r>
      <w:r w:rsidR="002A711B" w:rsidRPr="00017E1C">
        <w:rPr>
          <w:rFonts w:ascii="Times New Roman" w:hAnsi="Times New Roman" w:cs="Times New Roman"/>
        </w:rPr>
        <w:t>Externí subjekt zmocněný k provádění</w:t>
      </w:r>
      <w:r w:rsidR="002A711B" w:rsidRPr="00F35353">
        <w:rPr>
          <w:rFonts w:ascii="Times New Roman" w:hAnsi="Times New Roman" w:cs="Times New Roman"/>
          <w:b/>
        </w:rPr>
        <w:t xml:space="preserve"> </w:t>
      </w:r>
      <w:r w:rsidR="002A711B" w:rsidRPr="00017E1C">
        <w:rPr>
          <w:rFonts w:ascii="Times New Roman" w:hAnsi="Times New Roman" w:cs="Times New Roman"/>
        </w:rPr>
        <w:t>inženýrské činnosti a majetkoprávní přípravy ve vyvlastňovacím řízení poskytuje technickou</w:t>
      </w:r>
      <w:r w:rsidR="009D0CEA">
        <w:rPr>
          <w:rFonts w:ascii="Times New Roman" w:hAnsi="Times New Roman" w:cs="Times New Roman"/>
        </w:rPr>
        <w:t xml:space="preserve"> </w:t>
      </w:r>
      <w:r w:rsidR="002A711B" w:rsidRPr="00017E1C">
        <w:rPr>
          <w:rFonts w:ascii="Times New Roman" w:hAnsi="Times New Roman" w:cs="Times New Roman"/>
        </w:rPr>
        <w:t>pomoc</w:t>
      </w:r>
      <w:r w:rsidR="006F7A03" w:rsidRPr="00017E1C">
        <w:rPr>
          <w:rFonts w:ascii="Times New Roman" w:hAnsi="Times New Roman" w:cs="Times New Roman"/>
        </w:rPr>
        <w:t>.</w:t>
      </w:r>
    </w:p>
    <w:p w14:paraId="61A8ABD3" w14:textId="67401A1A" w:rsidR="00446DC8" w:rsidRPr="00017E1C" w:rsidRDefault="00446DC8" w:rsidP="0023301D">
      <w:pPr>
        <w:spacing w:after="0"/>
        <w:jc w:val="both"/>
        <w:rPr>
          <w:rFonts w:ascii="Times New Roman" w:hAnsi="Times New Roman" w:cs="Times New Roman"/>
        </w:rPr>
      </w:pPr>
      <w:ins w:id="1" w:author="Autor">
        <w:r>
          <w:rPr>
            <w:rFonts w:ascii="Times New Roman" w:hAnsi="Times New Roman" w:cs="Times New Roman"/>
          </w:rPr>
          <w:t>Vyvlastňovací úřad bude stanoven rozhodnutím na základě podané žádosti na Středočeský kraj, odbor plánování a stavebního řádu, který jej postoupí k rozhodnutí Ministerstvu pro místní rozvoj</w:t>
        </w:r>
        <w:bookmarkStart w:id="2" w:name="_GoBack"/>
        <w:bookmarkEnd w:id="2"/>
        <w:r>
          <w:rPr>
            <w:rFonts w:ascii="Times New Roman" w:hAnsi="Times New Roman" w:cs="Times New Roman"/>
          </w:rPr>
          <w:t>.</w:t>
        </w:r>
      </w:ins>
    </w:p>
    <w:p w14:paraId="7FA8E6D0" w14:textId="77777777" w:rsidR="00515904" w:rsidRPr="00B111F4" w:rsidRDefault="00515904" w:rsidP="0023301D">
      <w:pPr>
        <w:spacing w:after="0"/>
        <w:jc w:val="both"/>
        <w:rPr>
          <w:rFonts w:ascii="Times New Roman" w:hAnsi="Times New Roman" w:cs="Times New Roman"/>
        </w:rPr>
      </w:pPr>
    </w:p>
    <w:p w14:paraId="0DABB905" w14:textId="77777777" w:rsidR="00515904" w:rsidRPr="00B111F4" w:rsidRDefault="00F708D8" w:rsidP="00F41418">
      <w:pPr>
        <w:pStyle w:val="Nadpis4"/>
        <w:numPr>
          <w:ilvl w:val="3"/>
          <w:numId w:val="23"/>
        </w:numPr>
        <w:rPr>
          <w:rFonts w:ascii="Times New Roman" w:hAnsi="Times New Roman" w:cs="Times New Roman"/>
        </w:rPr>
      </w:pPr>
      <w:r w:rsidRPr="00B111F4">
        <w:rPr>
          <w:rFonts w:ascii="Times New Roman" w:hAnsi="Times New Roman" w:cs="Times New Roman"/>
        </w:rPr>
        <w:t>Jiné způsoby zabezpečení práv k pozemkům potřebných ke stavbě</w:t>
      </w:r>
    </w:p>
    <w:p w14:paraId="0FE5A73F" w14:textId="77777777" w:rsidR="00B12B69" w:rsidRPr="00B111F4" w:rsidRDefault="00B12B69" w:rsidP="0023301D">
      <w:pPr>
        <w:spacing w:after="0"/>
        <w:jc w:val="both"/>
        <w:rPr>
          <w:rFonts w:ascii="Times New Roman" w:hAnsi="Times New Roman" w:cs="Times New Roman"/>
        </w:rPr>
      </w:pPr>
    </w:p>
    <w:p w14:paraId="784DD8BA" w14:textId="77777777" w:rsidR="002D38B4" w:rsidRDefault="000D214E" w:rsidP="005E1E6C">
      <w:pPr>
        <w:spacing w:after="0"/>
        <w:jc w:val="both"/>
        <w:rPr>
          <w:rFonts w:ascii="Times New Roman" w:hAnsi="Times New Roman" w:cs="Times New Roman"/>
        </w:rPr>
      </w:pPr>
      <w:r w:rsidRPr="00B111F4">
        <w:rPr>
          <w:rFonts w:ascii="Times New Roman" w:hAnsi="Times New Roman" w:cs="Times New Roman"/>
        </w:rPr>
        <w:t>Jiné způsoby zabezpečení práv k pozemkům potřebných ke stavbě</w:t>
      </w:r>
      <w:r w:rsidR="00F708D8" w:rsidRPr="00B111F4">
        <w:rPr>
          <w:rFonts w:ascii="Times New Roman" w:hAnsi="Times New Roman" w:cs="Times New Roman"/>
        </w:rPr>
        <w:t xml:space="preserve"> (smlouva o právu stavby, smlouva o právu provést stavbu</w:t>
      </w:r>
      <w:r w:rsidR="00110B2D">
        <w:rPr>
          <w:rFonts w:ascii="Times New Roman" w:hAnsi="Times New Roman" w:cs="Times New Roman"/>
        </w:rPr>
        <w:t xml:space="preserve"> na cizím pozemku</w:t>
      </w:r>
      <w:r w:rsidR="00F708D8" w:rsidRPr="00B111F4">
        <w:rPr>
          <w:rFonts w:ascii="Times New Roman" w:hAnsi="Times New Roman" w:cs="Times New Roman"/>
        </w:rPr>
        <w:t xml:space="preserve">, </w:t>
      </w:r>
      <w:r w:rsidR="00110B2D">
        <w:rPr>
          <w:rFonts w:ascii="Times New Roman" w:hAnsi="Times New Roman" w:cs="Times New Roman"/>
        </w:rPr>
        <w:t xml:space="preserve">darovací smlouva, </w:t>
      </w:r>
      <w:r w:rsidRPr="00B111F4">
        <w:rPr>
          <w:rFonts w:ascii="Times New Roman" w:hAnsi="Times New Roman" w:cs="Times New Roman"/>
        </w:rPr>
        <w:t>smlouva o výpůjčce</w:t>
      </w:r>
      <w:r w:rsidR="000F1F10" w:rsidRPr="00B111F4">
        <w:rPr>
          <w:rFonts w:ascii="Times New Roman" w:hAnsi="Times New Roman" w:cs="Times New Roman"/>
        </w:rPr>
        <w:t>, nájemní smlouva</w:t>
      </w:r>
      <w:r w:rsidR="00B12B69" w:rsidRPr="00B111F4">
        <w:rPr>
          <w:rFonts w:ascii="Times New Roman" w:hAnsi="Times New Roman" w:cs="Times New Roman"/>
        </w:rPr>
        <w:t xml:space="preserve"> </w:t>
      </w:r>
      <w:r w:rsidR="00F708D8" w:rsidRPr="00B111F4">
        <w:rPr>
          <w:rFonts w:ascii="Times New Roman" w:hAnsi="Times New Roman" w:cs="Times New Roman"/>
        </w:rPr>
        <w:t>či jiný smluvní typ</w:t>
      </w:r>
      <w:r w:rsidR="00F92B11">
        <w:rPr>
          <w:rFonts w:ascii="Times New Roman" w:hAnsi="Times New Roman" w:cs="Times New Roman"/>
        </w:rPr>
        <w:t xml:space="preserve"> </w:t>
      </w:r>
      <w:r w:rsidR="003427D2">
        <w:rPr>
          <w:rFonts w:ascii="Times New Roman" w:hAnsi="Times New Roman" w:cs="Times New Roman"/>
        </w:rPr>
        <w:t>zajišťující příslušná práva k pozemku</w:t>
      </w:r>
      <w:r w:rsidR="00F708D8" w:rsidRPr="00B111F4">
        <w:rPr>
          <w:rFonts w:ascii="Times New Roman" w:hAnsi="Times New Roman" w:cs="Times New Roman"/>
        </w:rPr>
        <w:t xml:space="preserve">), </w:t>
      </w:r>
      <w:r w:rsidRPr="00B111F4">
        <w:rPr>
          <w:rFonts w:ascii="Times New Roman" w:hAnsi="Times New Roman" w:cs="Times New Roman"/>
        </w:rPr>
        <w:t>budou používány výjimečně, a to pouze v</w:t>
      </w:r>
      <w:r w:rsidR="00B12B69" w:rsidRPr="00B111F4">
        <w:rPr>
          <w:rFonts w:ascii="Times New Roman" w:hAnsi="Times New Roman" w:cs="Times New Roman"/>
        </w:rPr>
        <w:t> </w:t>
      </w:r>
      <w:r w:rsidRPr="00B111F4">
        <w:rPr>
          <w:rFonts w:ascii="Times New Roman" w:hAnsi="Times New Roman" w:cs="Times New Roman"/>
        </w:rPr>
        <w:t>případech</w:t>
      </w:r>
      <w:r w:rsidR="00B12B69" w:rsidRPr="00B111F4">
        <w:rPr>
          <w:rFonts w:ascii="Times New Roman" w:hAnsi="Times New Roman" w:cs="Times New Roman"/>
        </w:rPr>
        <w:t xml:space="preserve"> </w:t>
      </w:r>
      <w:r w:rsidRPr="00B111F4">
        <w:rPr>
          <w:rFonts w:ascii="Times New Roman" w:hAnsi="Times New Roman" w:cs="Times New Roman"/>
        </w:rPr>
        <w:t xml:space="preserve">smluvních vztahů </w:t>
      </w:r>
      <w:r w:rsidR="002E2EBE" w:rsidRPr="00B111F4">
        <w:rPr>
          <w:rFonts w:ascii="Times New Roman" w:hAnsi="Times New Roman" w:cs="Times New Roman"/>
        </w:rPr>
        <w:t>s</w:t>
      </w:r>
      <w:r w:rsidR="00B17760" w:rsidRPr="00B111F4">
        <w:rPr>
          <w:rFonts w:ascii="Times New Roman" w:hAnsi="Times New Roman" w:cs="Times New Roman"/>
        </w:rPr>
        <w:t xml:space="preserve"> veřejnými</w:t>
      </w:r>
      <w:r w:rsidR="002E2EBE" w:rsidRPr="00B111F4">
        <w:rPr>
          <w:rFonts w:ascii="Times New Roman" w:hAnsi="Times New Roman" w:cs="Times New Roman"/>
        </w:rPr>
        <w:t xml:space="preserve"> institucemi – SPÚ</w:t>
      </w:r>
      <w:r w:rsidR="00601F27" w:rsidRPr="00B111F4">
        <w:rPr>
          <w:rFonts w:ascii="Times New Roman" w:hAnsi="Times New Roman" w:cs="Times New Roman"/>
        </w:rPr>
        <w:t xml:space="preserve">, ÚZSVM, </w:t>
      </w:r>
      <w:r w:rsidR="00110B2D" w:rsidRPr="00B111F4">
        <w:rPr>
          <w:rFonts w:ascii="Times New Roman" w:hAnsi="Times New Roman" w:cs="Times New Roman"/>
        </w:rPr>
        <w:t>jin</w:t>
      </w:r>
      <w:r w:rsidR="00110B2D">
        <w:rPr>
          <w:rFonts w:ascii="Times New Roman" w:hAnsi="Times New Roman" w:cs="Times New Roman"/>
        </w:rPr>
        <w:t>ými</w:t>
      </w:r>
      <w:r w:rsidR="00110B2D" w:rsidRPr="00B111F4">
        <w:rPr>
          <w:rFonts w:ascii="Times New Roman" w:hAnsi="Times New Roman" w:cs="Times New Roman"/>
        </w:rPr>
        <w:t xml:space="preserve"> </w:t>
      </w:r>
      <w:r w:rsidR="00601F27" w:rsidRPr="00B111F4">
        <w:rPr>
          <w:rFonts w:ascii="Times New Roman" w:hAnsi="Times New Roman" w:cs="Times New Roman"/>
        </w:rPr>
        <w:t>organizační</w:t>
      </w:r>
      <w:r w:rsidR="00110B2D">
        <w:rPr>
          <w:rFonts w:ascii="Times New Roman" w:hAnsi="Times New Roman" w:cs="Times New Roman"/>
        </w:rPr>
        <w:t>mi</w:t>
      </w:r>
      <w:r w:rsidR="00601F27" w:rsidRPr="00B111F4">
        <w:rPr>
          <w:rFonts w:ascii="Times New Roman" w:hAnsi="Times New Roman" w:cs="Times New Roman"/>
        </w:rPr>
        <w:t xml:space="preserve"> </w:t>
      </w:r>
      <w:r w:rsidR="00110B2D" w:rsidRPr="00B111F4">
        <w:rPr>
          <w:rFonts w:ascii="Times New Roman" w:hAnsi="Times New Roman" w:cs="Times New Roman"/>
        </w:rPr>
        <w:t>složk</w:t>
      </w:r>
      <w:r w:rsidR="00110B2D">
        <w:rPr>
          <w:rFonts w:ascii="Times New Roman" w:hAnsi="Times New Roman" w:cs="Times New Roman"/>
        </w:rPr>
        <w:t>ami</w:t>
      </w:r>
      <w:r w:rsidR="00110B2D" w:rsidRPr="00B111F4">
        <w:rPr>
          <w:rFonts w:ascii="Times New Roman" w:hAnsi="Times New Roman" w:cs="Times New Roman"/>
        </w:rPr>
        <w:t xml:space="preserve"> </w:t>
      </w:r>
      <w:r w:rsidR="00601F27" w:rsidRPr="00B111F4">
        <w:rPr>
          <w:rFonts w:ascii="Times New Roman" w:hAnsi="Times New Roman" w:cs="Times New Roman"/>
        </w:rPr>
        <w:t>státu,</w:t>
      </w:r>
      <w:r w:rsidR="00B12B69" w:rsidRPr="00B111F4">
        <w:rPr>
          <w:rFonts w:ascii="Times New Roman" w:hAnsi="Times New Roman" w:cs="Times New Roman"/>
        </w:rPr>
        <w:t xml:space="preserve"> </w:t>
      </w:r>
      <w:r w:rsidR="00415212">
        <w:rPr>
          <w:rFonts w:ascii="Times New Roman" w:hAnsi="Times New Roman" w:cs="Times New Roman"/>
        </w:rPr>
        <w:t xml:space="preserve">příslušnými </w:t>
      </w:r>
      <w:r w:rsidR="00DD1D45">
        <w:rPr>
          <w:rFonts w:ascii="Times New Roman" w:hAnsi="Times New Roman" w:cs="Times New Roman"/>
        </w:rPr>
        <w:t>státními podniky</w:t>
      </w:r>
      <w:r w:rsidR="00415212">
        <w:rPr>
          <w:rFonts w:ascii="Times New Roman" w:hAnsi="Times New Roman" w:cs="Times New Roman"/>
        </w:rPr>
        <w:t xml:space="preserve"> (např. Lesy Č</w:t>
      </w:r>
      <w:r w:rsidR="0083092D">
        <w:rPr>
          <w:rFonts w:ascii="Times New Roman" w:hAnsi="Times New Roman" w:cs="Times New Roman"/>
        </w:rPr>
        <w:t>R</w:t>
      </w:r>
      <w:r w:rsidR="00415212">
        <w:rPr>
          <w:rFonts w:ascii="Times New Roman" w:hAnsi="Times New Roman" w:cs="Times New Roman"/>
        </w:rPr>
        <w:t>, s.p., Povodí Vltavy, s.p. apod.) a</w:t>
      </w:r>
      <w:r w:rsidR="00110B2D">
        <w:rPr>
          <w:rFonts w:ascii="Times New Roman" w:hAnsi="Times New Roman" w:cs="Times New Roman"/>
        </w:rPr>
        <w:t xml:space="preserve"> </w:t>
      </w:r>
      <w:r w:rsidRPr="00B111F4">
        <w:rPr>
          <w:rFonts w:ascii="Times New Roman" w:hAnsi="Times New Roman" w:cs="Times New Roman"/>
        </w:rPr>
        <w:t>obce</w:t>
      </w:r>
      <w:r w:rsidR="00110B2D">
        <w:rPr>
          <w:rFonts w:ascii="Times New Roman" w:hAnsi="Times New Roman" w:cs="Times New Roman"/>
        </w:rPr>
        <w:t>mi</w:t>
      </w:r>
      <w:r w:rsidR="003427D2">
        <w:rPr>
          <w:rFonts w:ascii="Times New Roman" w:hAnsi="Times New Roman" w:cs="Times New Roman"/>
        </w:rPr>
        <w:t>.</w:t>
      </w:r>
      <w:r w:rsidR="002A711B" w:rsidRPr="00B111F4">
        <w:rPr>
          <w:rFonts w:ascii="Times New Roman" w:hAnsi="Times New Roman" w:cs="Times New Roman"/>
        </w:rPr>
        <w:t xml:space="preserve"> V</w:t>
      </w:r>
      <w:r w:rsidR="00B12B69" w:rsidRPr="00B111F4">
        <w:rPr>
          <w:rFonts w:ascii="Times New Roman" w:hAnsi="Times New Roman" w:cs="Times New Roman"/>
        </w:rPr>
        <w:t> </w:t>
      </w:r>
      <w:r w:rsidR="002A711B" w:rsidRPr="00B111F4">
        <w:rPr>
          <w:rFonts w:ascii="Times New Roman" w:hAnsi="Times New Roman" w:cs="Times New Roman"/>
        </w:rPr>
        <w:t>případě</w:t>
      </w:r>
      <w:r w:rsidR="00601F27" w:rsidRPr="00B111F4">
        <w:rPr>
          <w:rFonts w:ascii="Times New Roman" w:hAnsi="Times New Roman" w:cs="Times New Roman"/>
        </w:rPr>
        <w:t xml:space="preserve"> těchto převodů </w:t>
      </w:r>
      <w:r w:rsidR="00B17760" w:rsidRPr="00B111F4">
        <w:rPr>
          <w:rFonts w:ascii="Times New Roman" w:hAnsi="Times New Roman" w:cs="Times New Roman"/>
        </w:rPr>
        <w:t xml:space="preserve">nejsou předpokládány komplikace při budoucím </w:t>
      </w:r>
      <w:r w:rsidR="00601F27" w:rsidRPr="00B111F4">
        <w:rPr>
          <w:rFonts w:ascii="Times New Roman" w:hAnsi="Times New Roman" w:cs="Times New Roman"/>
        </w:rPr>
        <w:t>převodu ze státu na kraj</w:t>
      </w:r>
      <w:r w:rsidR="00B17760" w:rsidRPr="00B111F4">
        <w:rPr>
          <w:rFonts w:ascii="Times New Roman" w:hAnsi="Times New Roman" w:cs="Times New Roman"/>
        </w:rPr>
        <w:t xml:space="preserve"> či komplikace při realizaci a zprovoznění stavby</w:t>
      </w:r>
      <w:r w:rsidRPr="00B111F4">
        <w:rPr>
          <w:rFonts w:ascii="Times New Roman" w:hAnsi="Times New Roman" w:cs="Times New Roman"/>
        </w:rPr>
        <w:t>.</w:t>
      </w:r>
      <w:r w:rsidR="00B12B69" w:rsidRPr="00B111F4">
        <w:rPr>
          <w:rFonts w:ascii="Times New Roman" w:hAnsi="Times New Roman" w:cs="Times New Roman"/>
        </w:rPr>
        <w:t xml:space="preserve"> </w:t>
      </w:r>
      <w:r w:rsidRPr="00B111F4">
        <w:rPr>
          <w:rFonts w:ascii="Times New Roman" w:hAnsi="Times New Roman" w:cs="Times New Roman"/>
        </w:rPr>
        <w:t>Jiné způsoby zabezpečení práv k pozemkům potřebných ke stavbě nebudou používány v případech jiných vlastníků (fyzické a právnické osoby)</w:t>
      </w:r>
      <w:r w:rsidR="008F75A4" w:rsidRPr="00B111F4">
        <w:rPr>
          <w:rFonts w:ascii="Times New Roman" w:hAnsi="Times New Roman" w:cs="Times New Roman"/>
        </w:rPr>
        <w:t xml:space="preserve">. Důvodem je </w:t>
      </w:r>
      <w:r w:rsidR="00C47BA4" w:rsidRPr="00B111F4">
        <w:rPr>
          <w:rFonts w:ascii="Times New Roman" w:hAnsi="Times New Roman" w:cs="Times New Roman"/>
        </w:rPr>
        <w:t xml:space="preserve">existence problému </w:t>
      </w:r>
      <w:r w:rsidR="001E7182" w:rsidRPr="00B111F4">
        <w:rPr>
          <w:rFonts w:ascii="Times New Roman" w:hAnsi="Times New Roman" w:cs="Times New Roman"/>
        </w:rPr>
        <w:t xml:space="preserve">dočasnosti </w:t>
      </w:r>
      <w:r w:rsidR="00515904" w:rsidRPr="00B111F4">
        <w:rPr>
          <w:rFonts w:ascii="Times New Roman" w:hAnsi="Times New Roman" w:cs="Times New Roman"/>
        </w:rPr>
        <w:t>uvedených právních titulů</w:t>
      </w:r>
      <w:r w:rsidR="00F708D8" w:rsidRPr="00B111F4">
        <w:rPr>
          <w:rFonts w:ascii="Times New Roman" w:hAnsi="Times New Roman" w:cs="Times New Roman"/>
        </w:rPr>
        <w:t xml:space="preserve">, </w:t>
      </w:r>
      <w:r w:rsidR="00C47BA4" w:rsidRPr="00B111F4">
        <w:rPr>
          <w:rFonts w:ascii="Times New Roman" w:hAnsi="Times New Roman" w:cs="Times New Roman"/>
        </w:rPr>
        <w:t>zvýšené nejistoty</w:t>
      </w:r>
      <w:r w:rsidR="00F708D8" w:rsidRPr="00B111F4">
        <w:rPr>
          <w:rFonts w:ascii="Times New Roman" w:hAnsi="Times New Roman" w:cs="Times New Roman"/>
        </w:rPr>
        <w:t xml:space="preserve"> ohledně vlastnického práva ke stavbě</w:t>
      </w:r>
      <w:r w:rsidR="00C47BA4" w:rsidRPr="00B111F4">
        <w:rPr>
          <w:rFonts w:ascii="Times New Roman" w:hAnsi="Times New Roman" w:cs="Times New Roman"/>
        </w:rPr>
        <w:t xml:space="preserve"> a okamžiku nabytí vlastnického práva,</w:t>
      </w:r>
      <w:r w:rsidR="00DD14F5">
        <w:rPr>
          <w:rFonts w:ascii="Times New Roman" w:hAnsi="Times New Roman" w:cs="Times New Roman"/>
        </w:rPr>
        <w:t xml:space="preserve"> a</w:t>
      </w:r>
      <w:r w:rsidR="00F708D8" w:rsidRPr="00B111F4">
        <w:rPr>
          <w:rFonts w:ascii="Times New Roman" w:hAnsi="Times New Roman" w:cs="Times New Roman"/>
        </w:rPr>
        <w:t xml:space="preserve"> v neposlední řadě </w:t>
      </w:r>
      <w:r w:rsidR="00C47BA4" w:rsidRPr="00B111F4">
        <w:rPr>
          <w:rFonts w:ascii="Times New Roman" w:hAnsi="Times New Roman" w:cs="Times New Roman"/>
        </w:rPr>
        <w:t>existence rizika</w:t>
      </w:r>
      <w:r w:rsidR="00F708D8" w:rsidRPr="00B111F4">
        <w:rPr>
          <w:rFonts w:ascii="Times New Roman" w:hAnsi="Times New Roman" w:cs="Times New Roman"/>
        </w:rPr>
        <w:t xml:space="preserve"> nabytí pozemku za nevýhodných finančních podmínek</w:t>
      </w:r>
      <w:r w:rsidR="00DD14F5" w:rsidRPr="00DD14F5">
        <w:rPr>
          <w:rFonts w:ascii="Times New Roman" w:hAnsi="Times New Roman" w:cs="Times New Roman"/>
        </w:rPr>
        <w:t xml:space="preserve"> </w:t>
      </w:r>
      <w:r w:rsidR="00DD14F5" w:rsidRPr="00B111F4">
        <w:rPr>
          <w:rFonts w:ascii="Times New Roman" w:hAnsi="Times New Roman" w:cs="Times New Roman"/>
        </w:rPr>
        <w:t>pro Středočeský kraj</w:t>
      </w:r>
      <w:r w:rsidR="00C47BA4" w:rsidRPr="00B111F4">
        <w:rPr>
          <w:rFonts w:ascii="Times New Roman" w:hAnsi="Times New Roman" w:cs="Times New Roman"/>
        </w:rPr>
        <w:t>, pokud b</w:t>
      </w:r>
      <w:r w:rsidR="00DD14F5">
        <w:rPr>
          <w:rFonts w:ascii="Times New Roman" w:hAnsi="Times New Roman" w:cs="Times New Roman"/>
        </w:rPr>
        <w:t>y byl</w:t>
      </w:r>
      <w:r w:rsidR="00C47BA4" w:rsidRPr="00B111F4">
        <w:rPr>
          <w:rFonts w:ascii="Times New Roman" w:hAnsi="Times New Roman" w:cs="Times New Roman"/>
        </w:rPr>
        <w:t xml:space="preserve"> pozemek nabýván až po realizaci stavby</w:t>
      </w:r>
      <w:r w:rsidR="00F708D8" w:rsidRPr="00B111F4">
        <w:rPr>
          <w:rFonts w:ascii="Times New Roman" w:hAnsi="Times New Roman" w:cs="Times New Roman"/>
        </w:rPr>
        <w:t>.</w:t>
      </w:r>
      <w:r w:rsidR="002D38B4">
        <w:rPr>
          <w:rFonts w:ascii="Times New Roman" w:hAnsi="Times New Roman" w:cs="Times New Roman"/>
        </w:rPr>
        <w:t xml:space="preserve"> </w:t>
      </w:r>
    </w:p>
    <w:p w14:paraId="5D80444A" w14:textId="77777777" w:rsidR="005E1E6C" w:rsidRPr="00B111F4" w:rsidRDefault="005E1E6C" w:rsidP="00110B2D">
      <w:pPr>
        <w:spacing w:before="120" w:after="0"/>
        <w:jc w:val="both"/>
        <w:rPr>
          <w:rFonts w:ascii="Times New Roman" w:hAnsi="Times New Roman" w:cs="Times New Roman"/>
        </w:rPr>
      </w:pPr>
      <w:r w:rsidRPr="002D38B4">
        <w:rPr>
          <w:rFonts w:ascii="Times New Roman" w:hAnsi="Times New Roman" w:cs="Times New Roman"/>
        </w:rPr>
        <w:t>U staveb financovaných z rozpočtu Středočeského kraje nabývá kraj vlastnické právo k pozemkům ve vlastnictví obcí bezúplatně</w:t>
      </w:r>
      <w:r w:rsidRPr="009D7F07">
        <w:rPr>
          <w:rFonts w:ascii="Times New Roman" w:hAnsi="Times New Roman" w:cs="Times New Roman"/>
        </w:rPr>
        <w:t>.</w:t>
      </w:r>
      <w:r w:rsidR="009D7F07">
        <w:rPr>
          <w:rFonts w:ascii="Times New Roman" w:hAnsi="Times New Roman" w:cs="Times New Roman"/>
        </w:rPr>
        <w:t xml:space="preserve"> </w:t>
      </w:r>
    </w:p>
    <w:p w14:paraId="1CC8BA4E" w14:textId="77777777" w:rsidR="00B12B69" w:rsidRPr="00B111F4" w:rsidRDefault="000F1F10" w:rsidP="00110B2D">
      <w:pPr>
        <w:spacing w:before="120" w:after="0"/>
        <w:jc w:val="both"/>
        <w:rPr>
          <w:rFonts w:ascii="Times New Roman" w:hAnsi="Times New Roman" w:cs="Times New Roman"/>
        </w:rPr>
      </w:pPr>
      <w:r w:rsidRPr="00B111F4">
        <w:rPr>
          <w:rFonts w:ascii="Times New Roman" w:hAnsi="Times New Roman" w:cs="Times New Roman"/>
        </w:rPr>
        <w:t>Pro případy uvedené v tomto bodu budou použity vzorové smluvní dokumenty</w:t>
      </w:r>
      <w:r w:rsidR="00B12B69" w:rsidRPr="00B111F4">
        <w:rPr>
          <w:rFonts w:ascii="Times New Roman" w:hAnsi="Times New Roman" w:cs="Times New Roman"/>
        </w:rPr>
        <w:t xml:space="preserve"> KSÚS</w:t>
      </w:r>
      <w:r w:rsidRPr="00B111F4">
        <w:rPr>
          <w:rFonts w:ascii="Times New Roman" w:hAnsi="Times New Roman" w:cs="Times New Roman"/>
        </w:rPr>
        <w:t>, které jsou příloh</w:t>
      </w:r>
      <w:r w:rsidR="001146F7" w:rsidRPr="00B111F4">
        <w:rPr>
          <w:rFonts w:ascii="Times New Roman" w:hAnsi="Times New Roman" w:cs="Times New Roman"/>
        </w:rPr>
        <w:t xml:space="preserve">ami 3. </w:t>
      </w:r>
      <w:r w:rsidR="00823D20" w:rsidRPr="00B111F4">
        <w:rPr>
          <w:rFonts w:ascii="Times New Roman" w:hAnsi="Times New Roman" w:cs="Times New Roman"/>
        </w:rPr>
        <w:t xml:space="preserve">až </w:t>
      </w:r>
      <w:r w:rsidR="001653F4">
        <w:rPr>
          <w:rFonts w:ascii="Times New Roman" w:hAnsi="Times New Roman" w:cs="Times New Roman"/>
        </w:rPr>
        <w:t>9</w:t>
      </w:r>
      <w:r w:rsidR="001146F7" w:rsidRPr="00B111F4">
        <w:rPr>
          <w:rFonts w:ascii="Times New Roman" w:hAnsi="Times New Roman" w:cs="Times New Roman"/>
        </w:rPr>
        <w:t>.</w:t>
      </w:r>
      <w:r w:rsidRPr="00B111F4">
        <w:rPr>
          <w:rFonts w:ascii="Times New Roman" w:hAnsi="Times New Roman" w:cs="Times New Roman"/>
        </w:rPr>
        <w:t xml:space="preserve"> tohoto metodického pokynu</w:t>
      </w:r>
    </w:p>
    <w:p w14:paraId="5B9FF9A2" w14:textId="77777777" w:rsidR="000F1F10" w:rsidRPr="00B111F4" w:rsidRDefault="000F1F10" w:rsidP="001653F4">
      <w:pPr>
        <w:spacing w:before="120" w:after="0"/>
        <w:jc w:val="both"/>
        <w:rPr>
          <w:rFonts w:ascii="Times New Roman" w:hAnsi="Times New Roman" w:cs="Times New Roman"/>
          <w:i/>
        </w:rPr>
      </w:pPr>
      <w:r w:rsidRPr="00B111F4">
        <w:rPr>
          <w:rFonts w:ascii="Times New Roman" w:hAnsi="Times New Roman" w:cs="Times New Roman"/>
        </w:rPr>
        <w:t xml:space="preserve">Příloha č. </w:t>
      </w:r>
      <w:r w:rsidR="001146F7" w:rsidRPr="00B111F4">
        <w:rPr>
          <w:rFonts w:ascii="Times New Roman" w:hAnsi="Times New Roman" w:cs="Times New Roman"/>
        </w:rPr>
        <w:t>3</w:t>
      </w:r>
      <w:r w:rsidRPr="00B111F4">
        <w:rPr>
          <w:rFonts w:ascii="Times New Roman" w:hAnsi="Times New Roman" w:cs="Times New Roman"/>
        </w:rPr>
        <w:t xml:space="preserve"> -</w:t>
      </w:r>
      <w:r w:rsidR="005D1DBF" w:rsidRPr="00B111F4">
        <w:rPr>
          <w:rFonts w:ascii="Times New Roman" w:hAnsi="Times New Roman" w:cs="Times New Roman"/>
        </w:rPr>
        <w:t xml:space="preserve"> </w:t>
      </w:r>
      <w:r w:rsidRPr="00B111F4">
        <w:rPr>
          <w:rFonts w:ascii="Times New Roman" w:hAnsi="Times New Roman" w:cs="Times New Roman"/>
          <w:i/>
        </w:rPr>
        <w:t>Vzor nájemní smlouvy</w:t>
      </w:r>
    </w:p>
    <w:p w14:paraId="233897A4" w14:textId="77777777" w:rsidR="000F1F10" w:rsidRPr="00B111F4" w:rsidRDefault="000F1F10" w:rsidP="0023301D">
      <w:pPr>
        <w:spacing w:after="0"/>
        <w:jc w:val="both"/>
        <w:rPr>
          <w:rFonts w:ascii="Times New Roman" w:hAnsi="Times New Roman" w:cs="Times New Roman"/>
          <w:i/>
        </w:rPr>
      </w:pPr>
      <w:r w:rsidRPr="00B111F4">
        <w:rPr>
          <w:rFonts w:ascii="Times New Roman" w:hAnsi="Times New Roman" w:cs="Times New Roman"/>
        </w:rPr>
        <w:t xml:space="preserve">Příloha č. </w:t>
      </w:r>
      <w:r w:rsidR="001146F7" w:rsidRPr="00B111F4">
        <w:rPr>
          <w:rFonts w:ascii="Times New Roman" w:hAnsi="Times New Roman" w:cs="Times New Roman"/>
        </w:rPr>
        <w:t>4</w:t>
      </w:r>
      <w:r w:rsidRPr="00B111F4">
        <w:rPr>
          <w:rFonts w:ascii="Times New Roman" w:hAnsi="Times New Roman" w:cs="Times New Roman"/>
          <w:i/>
        </w:rPr>
        <w:t xml:space="preserve"> - Vzor smlouvy o výpůjčce</w:t>
      </w:r>
    </w:p>
    <w:p w14:paraId="4D1E359C" w14:textId="77777777" w:rsidR="000F1F10" w:rsidRDefault="000F1F10" w:rsidP="0023301D">
      <w:pPr>
        <w:spacing w:after="0"/>
        <w:jc w:val="both"/>
        <w:rPr>
          <w:rFonts w:ascii="Times New Roman" w:hAnsi="Times New Roman" w:cs="Times New Roman"/>
          <w:i/>
          <w:szCs w:val="24"/>
        </w:rPr>
      </w:pPr>
      <w:r w:rsidRPr="00B111F4">
        <w:rPr>
          <w:rFonts w:ascii="Times New Roman" w:hAnsi="Times New Roman" w:cs="Times New Roman"/>
        </w:rPr>
        <w:t xml:space="preserve">Příloha č. </w:t>
      </w:r>
      <w:r w:rsidR="001146F7" w:rsidRPr="00B111F4">
        <w:rPr>
          <w:rFonts w:ascii="Times New Roman" w:hAnsi="Times New Roman" w:cs="Times New Roman"/>
        </w:rPr>
        <w:t>5</w:t>
      </w:r>
      <w:r w:rsidRPr="00B111F4">
        <w:rPr>
          <w:rFonts w:ascii="Times New Roman" w:hAnsi="Times New Roman" w:cs="Times New Roman"/>
        </w:rPr>
        <w:t xml:space="preserve"> -</w:t>
      </w:r>
      <w:r w:rsidR="00C039DE">
        <w:rPr>
          <w:rFonts w:ascii="Times New Roman" w:hAnsi="Times New Roman" w:cs="Times New Roman"/>
        </w:rPr>
        <w:t xml:space="preserve"> </w:t>
      </w:r>
      <w:r w:rsidRPr="00B111F4">
        <w:rPr>
          <w:rFonts w:ascii="Times New Roman" w:hAnsi="Times New Roman" w:cs="Times New Roman"/>
          <w:i/>
          <w:szCs w:val="24"/>
        </w:rPr>
        <w:t>Vzor smlouvy o možnosti provést stavbu na cizím pozemku</w:t>
      </w:r>
    </w:p>
    <w:p w14:paraId="1AFB8302" w14:textId="77777777" w:rsidR="00BD3973" w:rsidRDefault="00C039DE" w:rsidP="0023301D">
      <w:pPr>
        <w:spacing w:after="0"/>
        <w:jc w:val="both"/>
        <w:rPr>
          <w:rFonts w:ascii="Times New Roman" w:hAnsi="Times New Roman" w:cs="Times New Roman"/>
          <w:i/>
          <w:szCs w:val="24"/>
        </w:rPr>
      </w:pPr>
      <w:r w:rsidRPr="00B111F4">
        <w:rPr>
          <w:rFonts w:ascii="Times New Roman" w:hAnsi="Times New Roman" w:cs="Times New Roman"/>
        </w:rPr>
        <w:lastRenderedPageBreak/>
        <w:t xml:space="preserve">Příloha č. </w:t>
      </w:r>
      <w:r>
        <w:rPr>
          <w:rFonts w:ascii="Times New Roman" w:hAnsi="Times New Roman" w:cs="Times New Roman"/>
        </w:rPr>
        <w:t>6</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 xml:space="preserve">Vzor </w:t>
      </w:r>
      <w:r>
        <w:rPr>
          <w:rFonts w:ascii="Times New Roman" w:hAnsi="Times New Roman" w:cs="Times New Roman"/>
          <w:i/>
          <w:szCs w:val="24"/>
        </w:rPr>
        <w:t>dohody o narovnání za kácenou mimolesní zeleň</w:t>
      </w:r>
    </w:p>
    <w:p w14:paraId="3DDD9554" w14:textId="77777777" w:rsidR="006C7119" w:rsidRDefault="006C7119" w:rsidP="0023301D">
      <w:pPr>
        <w:spacing w:after="0"/>
        <w:jc w:val="both"/>
        <w:rPr>
          <w:rFonts w:ascii="Times New Roman" w:hAnsi="Times New Roman" w:cs="Times New Roman"/>
          <w:i/>
          <w:szCs w:val="24"/>
        </w:rPr>
      </w:pPr>
      <w:r w:rsidRPr="00B111F4">
        <w:rPr>
          <w:rFonts w:ascii="Times New Roman" w:hAnsi="Times New Roman" w:cs="Times New Roman"/>
        </w:rPr>
        <w:t xml:space="preserve">Příloha č. </w:t>
      </w:r>
      <w:r>
        <w:rPr>
          <w:rFonts w:ascii="Times New Roman" w:hAnsi="Times New Roman" w:cs="Times New Roman"/>
        </w:rPr>
        <w:t>7</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Vzor</w:t>
      </w:r>
      <w:r>
        <w:rPr>
          <w:rFonts w:ascii="Times New Roman" w:hAnsi="Times New Roman" w:cs="Times New Roman"/>
          <w:i/>
          <w:szCs w:val="24"/>
        </w:rPr>
        <w:t xml:space="preserve"> smlouvy o právu stavby</w:t>
      </w:r>
    </w:p>
    <w:p w14:paraId="78B69ACB" w14:textId="77777777" w:rsidR="006C7119" w:rsidRDefault="006C7119" w:rsidP="0023301D">
      <w:pPr>
        <w:spacing w:after="0"/>
        <w:jc w:val="both"/>
        <w:rPr>
          <w:rFonts w:ascii="Times New Roman" w:hAnsi="Times New Roman" w:cs="Times New Roman"/>
        </w:rPr>
      </w:pPr>
      <w:r w:rsidRPr="00B111F4">
        <w:rPr>
          <w:rFonts w:ascii="Times New Roman" w:hAnsi="Times New Roman" w:cs="Times New Roman"/>
        </w:rPr>
        <w:t xml:space="preserve">Příloha č. </w:t>
      </w:r>
      <w:r>
        <w:rPr>
          <w:rFonts w:ascii="Times New Roman" w:hAnsi="Times New Roman" w:cs="Times New Roman"/>
        </w:rPr>
        <w:t>8</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Vzor</w:t>
      </w:r>
      <w:r w:rsidRPr="006C7119">
        <w:rPr>
          <w:rFonts w:ascii="Times New Roman" w:hAnsi="Times New Roman" w:cs="Times New Roman"/>
        </w:rPr>
        <w:t xml:space="preserve"> </w:t>
      </w:r>
      <w:r w:rsidRPr="001653F4">
        <w:rPr>
          <w:rFonts w:ascii="Times New Roman" w:hAnsi="Times New Roman" w:cs="Times New Roman"/>
          <w:i/>
        </w:rPr>
        <w:t>smlouvy o zřízení věcného břemene</w:t>
      </w:r>
    </w:p>
    <w:p w14:paraId="105D5170" w14:textId="77777777" w:rsidR="006C7119" w:rsidRPr="00B111F4" w:rsidRDefault="006C7119" w:rsidP="0023301D">
      <w:pPr>
        <w:spacing w:after="0"/>
        <w:jc w:val="both"/>
        <w:rPr>
          <w:rFonts w:ascii="Times New Roman" w:hAnsi="Times New Roman" w:cs="Times New Roman"/>
          <w:i/>
          <w:szCs w:val="24"/>
        </w:rPr>
      </w:pPr>
      <w:r w:rsidRPr="00B111F4">
        <w:rPr>
          <w:rFonts w:ascii="Times New Roman" w:hAnsi="Times New Roman" w:cs="Times New Roman"/>
        </w:rPr>
        <w:t xml:space="preserve">Příloha č. </w:t>
      </w:r>
      <w:r>
        <w:rPr>
          <w:rFonts w:ascii="Times New Roman" w:hAnsi="Times New Roman" w:cs="Times New Roman"/>
        </w:rPr>
        <w:t>9</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Vzor</w:t>
      </w:r>
      <w:r>
        <w:rPr>
          <w:rFonts w:ascii="Times New Roman" w:hAnsi="Times New Roman" w:cs="Times New Roman"/>
          <w:i/>
          <w:szCs w:val="24"/>
        </w:rPr>
        <w:t xml:space="preserve"> darovací smlouvy</w:t>
      </w:r>
    </w:p>
    <w:p w14:paraId="6709FA8B" w14:textId="77777777" w:rsidR="00BD3973" w:rsidRDefault="00BD3973" w:rsidP="00110B2D">
      <w:pPr>
        <w:spacing w:before="120" w:after="0"/>
        <w:jc w:val="both"/>
        <w:rPr>
          <w:rFonts w:ascii="Times New Roman" w:hAnsi="Times New Roman" w:cs="Times New Roman"/>
        </w:rPr>
      </w:pPr>
      <w:r w:rsidRPr="00B111F4">
        <w:rPr>
          <w:rFonts w:ascii="Times New Roman" w:hAnsi="Times New Roman" w:cs="Times New Roman"/>
        </w:rPr>
        <w:t>Podpis nájemních smluv, smluv o výpůjčce a smluv o možnosti provést stavbu na cizím pozemku zajišťuje na základě</w:t>
      </w:r>
      <w:r w:rsidR="00B12B69" w:rsidRPr="00B111F4">
        <w:rPr>
          <w:rFonts w:ascii="Times New Roman" w:hAnsi="Times New Roman" w:cs="Times New Roman"/>
        </w:rPr>
        <w:t xml:space="preserve"> </w:t>
      </w:r>
      <w:r w:rsidRPr="00C039DE">
        <w:rPr>
          <w:rStyle w:val="Zkladntext1"/>
          <w:rFonts w:ascii="Times New Roman" w:hAnsi="Times New Roman" w:cs="Times New Roman"/>
          <w:sz w:val="22"/>
          <w:szCs w:val="22"/>
          <w:u w:val="none"/>
        </w:rPr>
        <w:t xml:space="preserve">usnesení </w:t>
      </w:r>
      <w:r w:rsidR="004B6877" w:rsidRPr="004B6877">
        <w:rPr>
          <w:rFonts w:ascii="Times New Roman" w:hAnsi="Times New Roman" w:cs="Times New Roman"/>
        </w:rPr>
        <w:t xml:space="preserve">č. 078-18/2019/ZK ze dne 29. 4. 2019 </w:t>
      </w:r>
      <w:r w:rsidR="00C039DE" w:rsidRPr="007955CF">
        <w:rPr>
          <w:rStyle w:val="Zkladntext1"/>
          <w:rFonts w:ascii="Times New Roman" w:hAnsi="Times New Roman" w:cs="Times New Roman"/>
          <w:sz w:val="22"/>
          <w:szCs w:val="22"/>
          <w:u w:val="none"/>
        </w:rPr>
        <w:t>ředitel</w:t>
      </w:r>
      <w:r w:rsidRPr="007955CF">
        <w:rPr>
          <w:rFonts w:ascii="Times New Roman" w:hAnsi="Times New Roman" w:cs="Times New Roman"/>
        </w:rPr>
        <w:t xml:space="preserve"> </w:t>
      </w:r>
      <w:r w:rsidR="00B12B69" w:rsidRPr="007955CF">
        <w:rPr>
          <w:rFonts w:ascii="Times New Roman" w:hAnsi="Times New Roman" w:cs="Times New Roman"/>
        </w:rPr>
        <w:t>KSÚS</w:t>
      </w:r>
      <w:r w:rsidRPr="007955CF">
        <w:rPr>
          <w:rFonts w:ascii="Times New Roman" w:hAnsi="Times New Roman" w:cs="Times New Roman"/>
        </w:rPr>
        <w:t>.</w:t>
      </w:r>
    </w:p>
    <w:p w14:paraId="04DDA3EE" w14:textId="77777777" w:rsidR="00093119" w:rsidRPr="00B111F4" w:rsidRDefault="00093119" w:rsidP="0023301D">
      <w:pPr>
        <w:spacing w:after="0"/>
        <w:jc w:val="both"/>
        <w:rPr>
          <w:rFonts w:ascii="Times New Roman" w:hAnsi="Times New Roman" w:cs="Times New Roman"/>
        </w:rPr>
      </w:pPr>
    </w:p>
    <w:p w14:paraId="45E6977C" w14:textId="77777777" w:rsidR="0007149A" w:rsidRPr="00B111F4" w:rsidRDefault="0007149A" w:rsidP="00F41418">
      <w:pPr>
        <w:pStyle w:val="Nadpis4"/>
        <w:numPr>
          <w:ilvl w:val="3"/>
          <w:numId w:val="23"/>
        </w:numPr>
        <w:rPr>
          <w:rFonts w:ascii="Times New Roman" w:hAnsi="Times New Roman" w:cs="Times New Roman"/>
        </w:rPr>
      </w:pPr>
      <w:r w:rsidRPr="00B111F4">
        <w:rPr>
          <w:rFonts w:ascii="Times New Roman" w:hAnsi="Times New Roman" w:cs="Times New Roman"/>
        </w:rPr>
        <w:t>Stanovení výkupní ceny</w:t>
      </w:r>
    </w:p>
    <w:p w14:paraId="3A4E4877" w14:textId="77777777" w:rsidR="0007149A" w:rsidRPr="00B111F4" w:rsidRDefault="0007149A" w:rsidP="0023301D">
      <w:pPr>
        <w:spacing w:after="0"/>
        <w:jc w:val="both"/>
        <w:rPr>
          <w:rFonts w:ascii="Times New Roman" w:hAnsi="Times New Roman" w:cs="Times New Roman"/>
          <w:highlight w:val="red"/>
        </w:rPr>
      </w:pPr>
    </w:p>
    <w:p w14:paraId="683EBD97" w14:textId="1D1F4C81" w:rsidR="00C039DE" w:rsidRDefault="00304E9C" w:rsidP="0023301D">
      <w:pPr>
        <w:spacing w:after="0"/>
        <w:jc w:val="both"/>
        <w:rPr>
          <w:rFonts w:ascii="Times New Roman" w:hAnsi="Times New Roman" w:cs="Times New Roman"/>
        </w:rPr>
      </w:pPr>
      <w:r>
        <w:rPr>
          <w:rFonts w:ascii="Times New Roman" w:hAnsi="Times New Roman" w:cs="Times New Roman"/>
        </w:rPr>
        <w:t xml:space="preserve">Z </w:t>
      </w:r>
      <w:r w:rsidR="00255409" w:rsidRPr="00B111F4">
        <w:rPr>
          <w:rFonts w:ascii="Times New Roman" w:hAnsi="Times New Roman" w:cs="Times New Roman"/>
        </w:rPr>
        <w:t>důvodu zajištění jednotného postupu při majetkoprávní přípravě staveb pozemních komunikací financovaných ze SFDI</w:t>
      </w:r>
      <w:r w:rsidR="00133873">
        <w:rPr>
          <w:rFonts w:ascii="Times New Roman" w:hAnsi="Times New Roman" w:cs="Times New Roman"/>
        </w:rPr>
        <w:t xml:space="preserve"> </w:t>
      </w:r>
      <w:r w:rsidR="00465828">
        <w:rPr>
          <w:rFonts w:ascii="Times New Roman" w:hAnsi="Times New Roman" w:cs="Times New Roman"/>
        </w:rPr>
        <w:t xml:space="preserve">a nebo vlastních / jiných dotačních zdrojů </w:t>
      </w:r>
      <w:r w:rsidR="00133873">
        <w:rPr>
          <w:rFonts w:ascii="Times New Roman" w:hAnsi="Times New Roman" w:cs="Times New Roman"/>
        </w:rPr>
        <w:t>se k</w:t>
      </w:r>
      <w:r w:rsidR="00142F4D" w:rsidRPr="00B111F4">
        <w:rPr>
          <w:rFonts w:ascii="Times New Roman" w:hAnsi="Times New Roman" w:cs="Times New Roman"/>
        </w:rPr>
        <w:t>upní cena</w:t>
      </w:r>
      <w:r w:rsidR="00446DC8">
        <w:rPr>
          <w:rFonts w:ascii="Times New Roman" w:hAnsi="Times New Roman" w:cs="Times New Roman"/>
        </w:rPr>
        <w:t xml:space="preserve"> </w:t>
      </w:r>
      <w:ins w:id="3" w:author="Autor">
        <w:r w:rsidR="00446DC8">
          <w:rPr>
            <w:rFonts w:ascii="Times New Roman" w:hAnsi="Times New Roman" w:cs="Times New Roman"/>
          </w:rPr>
          <w:t xml:space="preserve">pozemků, včetně jejich součástí a příslušenství (např. dřeviny) </w:t>
        </w:r>
      </w:ins>
      <w:r w:rsidR="00142F4D" w:rsidRPr="00B111F4">
        <w:rPr>
          <w:rFonts w:ascii="Times New Roman" w:hAnsi="Times New Roman" w:cs="Times New Roman"/>
        </w:rPr>
        <w:t xml:space="preserve"> </w:t>
      </w:r>
      <w:r w:rsidR="0028224B" w:rsidRPr="00B111F4">
        <w:rPr>
          <w:rFonts w:ascii="Times New Roman" w:hAnsi="Times New Roman" w:cs="Times New Roman"/>
        </w:rPr>
        <w:t>stanoví</w:t>
      </w:r>
      <w:r w:rsidR="001C7721" w:rsidRPr="00B111F4">
        <w:rPr>
          <w:rFonts w:ascii="Times New Roman" w:hAnsi="Times New Roman" w:cs="Times New Roman"/>
        </w:rPr>
        <w:t xml:space="preserve"> na podkladě znaleckého posudku zpracovaného</w:t>
      </w:r>
      <w:r w:rsidR="006575CB" w:rsidRPr="00B111F4">
        <w:rPr>
          <w:rFonts w:ascii="Times New Roman" w:hAnsi="Times New Roman" w:cs="Times New Roman"/>
        </w:rPr>
        <w:t xml:space="preserve"> </w:t>
      </w:r>
      <w:r w:rsidR="00532E5B">
        <w:rPr>
          <w:rFonts w:ascii="Times New Roman" w:hAnsi="Times New Roman" w:cs="Times New Roman"/>
        </w:rPr>
        <w:t xml:space="preserve">mj. </w:t>
      </w:r>
      <w:r w:rsidR="001C7721" w:rsidRPr="00B111F4">
        <w:rPr>
          <w:rFonts w:ascii="Times New Roman" w:hAnsi="Times New Roman" w:cs="Times New Roman"/>
        </w:rPr>
        <w:t>v souladu s § 3b odst. 1 zákona č. 416/2009 Sb</w:t>
      </w:r>
      <w:r>
        <w:rPr>
          <w:rFonts w:ascii="Times New Roman" w:hAnsi="Times New Roman" w:cs="Times New Roman"/>
        </w:rPr>
        <w:t>.</w:t>
      </w:r>
      <w:r w:rsidR="0023301D" w:rsidRPr="00B111F4">
        <w:rPr>
          <w:rFonts w:ascii="Times New Roman" w:hAnsi="Times New Roman" w:cs="Times New Roman"/>
        </w:rPr>
        <w:t xml:space="preserve"> </w:t>
      </w:r>
      <w:r w:rsidR="0028224B" w:rsidRPr="00B111F4">
        <w:rPr>
          <w:rFonts w:ascii="Times New Roman" w:hAnsi="Times New Roman" w:cs="Times New Roman"/>
        </w:rPr>
        <w:t>V</w:t>
      </w:r>
      <w:r w:rsidR="0023301D" w:rsidRPr="00B111F4">
        <w:rPr>
          <w:rFonts w:ascii="Times New Roman" w:hAnsi="Times New Roman" w:cs="Times New Roman"/>
        </w:rPr>
        <w:t xml:space="preserve"> návrzích kupních smluv bude </w:t>
      </w:r>
      <w:r w:rsidR="00532E5B">
        <w:rPr>
          <w:rFonts w:ascii="Times New Roman" w:hAnsi="Times New Roman" w:cs="Times New Roman"/>
        </w:rPr>
        <w:t>navržena</w:t>
      </w:r>
      <w:r w:rsidR="00532E5B" w:rsidRPr="00B111F4">
        <w:rPr>
          <w:rFonts w:ascii="Times New Roman" w:hAnsi="Times New Roman" w:cs="Times New Roman"/>
        </w:rPr>
        <w:t xml:space="preserve"> </w:t>
      </w:r>
      <w:r w:rsidR="0023301D" w:rsidRPr="00B111F4">
        <w:rPr>
          <w:rFonts w:ascii="Times New Roman" w:hAnsi="Times New Roman" w:cs="Times New Roman"/>
        </w:rPr>
        <w:t>kupní cena</w:t>
      </w:r>
      <w:r w:rsidR="001C7721" w:rsidRPr="00B111F4">
        <w:rPr>
          <w:rFonts w:ascii="Times New Roman" w:hAnsi="Times New Roman" w:cs="Times New Roman"/>
        </w:rPr>
        <w:t xml:space="preserve"> </w:t>
      </w:r>
      <w:r>
        <w:rPr>
          <w:rFonts w:ascii="Times New Roman" w:hAnsi="Times New Roman" w:cs="Times New Roman"/>
        </w:rPr>
        <w:t>takto</w:t>
      </w:r>
      <w:r w:rsidR="009E1C1B" w:rsidRPr="00B111F4">
        <w:rPr>
          <w:rFonts w:ascii="Times New Roman" w:hAnsi="Times New Roman" w:cs="Times New Roman"/>
        </w:rPr>
        <w:t>:</w:t>
      </w:r>
    </w:p>
    <w:p w14:paraId="49FC4B2E" w14:textId="77777777" w:rsidR="00C039DE" w:rsidRDefault="001C7721" w:rsidP="00532E5B">
      <w:pPr>
        <w:spacing w:before="120" w:after="0"/>
        <w:jc w:val="both"/>
        <w:rPr>
          <w:rFonts w:ascii="Times New Roman" w:hAnsi="Times New Roman" w:cs="Times New Roman"/>
        </w:rPr>
      </w:pPr>
      <w:r w:rsidRPr="00C039DE">
        <w:rPr>
          <w:rFonts w:ascii="Times New Roman" w:hAnsi="Times New Roman" w:cs="Times New Roman"/>
        </w:rPr>
        <w:t>a/</w:t>
      </w:r>
      <w:r w:rsidR="0023301D" w:rsidRPr="00C039DE">
        <w:rPr>
          <w:rFonts w:ascii="Times New Roman" w:hAnsi="Times New Roman" w:cs="Times New Roman"/>
        </w:rPr>
        <w:t xml:space="preserve"> </w:t>
      </w:r>
      <w:r w:rsidR="00304E9C" w:rsidRPr="00C039DE">
        <w:rPr>
          <w:rFonts w:ascii="Times New Roman" w:hAnsi="Times New Roman" w:cs="Times New Roman"/>
        </w:rPr>
        <w:t>cena stanovena znaleckým posudkem bude vynásobena koeficientem 8 v případě pozemku s výjimkou stavebního pozemku, nebo</w:t>
      </w:r>
      <w:r w:rsidR="0023301D" w:rsidRPr="00C039DE">
        <w:rPr>
          <w:rFonts w:ascii="Times New Roman" w:hAnsi="Times New Roman" w:cs="Times New Roman"/>
        </w:rPr>
        <w:t xml:space="preserve"> </w:t>
      </w:r>
    </w:p>
    <w:p w14:paraId="6EDD112E" w14:textId="77777777" w:rsidR="00304E9C" w:rsidRPr="00C039DE" w:rsidRDefault="001C7721" w:rsidP="00532E5B">
      <w:pPr>
        <w:spacing w:before="120" w:after="0"/>
        <w:jc w:val="both"/>
        <w:rPr>
          <w:rFonts w:ascii="Times New Roman" w:hAnsi="Times New Roman" w:cs="Times New Roman"/>
        </w:rPr>
      </w:pPr>
      <w:r w:rsidRPr="00C039DE">
        <w:rPr>
          <w:rFonts w:ascii="Times New Roman" w:hAnsi="Times New Roman" w:cs="Times New Roman"/>
        </w:rPr>
        <w:t>b/</w:t>
      </w:r>
      <w:r w:rsidR="00823D20" w:rsidRPr="00C039DE">
        <w:rPr>
          <w:rFonts w:ascii="Times New Roman" w:hAnsi="Times New Roman" w:cs="Times New Roman"/>
        </w:rPr>
        <w:t xml:space="preserve"> </w:t>
      </w:r>
      <w:r w:rsidR="00304E9C" w:rsidRPr="00C039DE">
        <w:rPr>
          <w:rFonts w:ascii="Times New Roman" w:hAnsi="Times New Roman" w:cs="Times New Roman"/>
        </w:rPr>
        <w:t>cena stanovena znaleckým posudkem bude vynásobena koeficientem 1,15 v případě stavebního pozemku nebo stavby.</w:t>
      </w:r>
    </w:p>
    <w:p w14:paraId="31E8FA03" w14:textId="77777777" w:rsidR="00304E9C" w:rsidRDefault="00304E9C" w:rsidP="0032673D">
      <w:pPr>
        <w:spacing w:after="0"/>
        <w:jc w:val="both"/>
        <w:rPr>
          <w:rFonts w:ascii="Times New Roman" w:hAnsi="Times New Roman" w:cs="Times New Roman"/>
          <w:b/>
        </w:rPr>
      </w:pPr>
    </w:p>
    <w:p w14:paraId="51CC18EF" w14:textId="77777777" w:rsidR="00A50E73" w:rsidRDefault="00A50E73" w:rsidP="0032673D">
      <w:pPr>
        <w:spacing w:after="0"/>
        <w:jc w:val="both"/>
        <w:rPr>
          <w:rFonts w:ascii="Times New Roman" w:hAnsi="Times New Roman" w:cs="Times New Roman"/>
          <w:b/>
        </w:rPr>
      </w:pPr>
      <w:r>
        <w:rPr>
          <w:rFonts w:ascii="Times New Roman" w:hAnsi="Times New Roman" w:cs="Times New Roman"/>
          <w:b/>
        </w:rPr>
        <w:t xml:space="preserve">Pokud se na pozemku vyskytují </w:t>
      </w:r>
      <w:r w:rsidR="001B03DB">
        <w:rPr>
          <w:rFonts w:ascii="Times New Roman" w:hAnsi="Times New Roman" w:cs="Times New Roman"/>
          <w:b/>
        </w:rPr>
        <w:t>trvalé porosty</w:t>
      </w:r>
      <w:r>
        <w:rPr>
          <w:rFonts w:ascii="Times New Roman" w:hAnsi="Times New Roman" w:cs="Times New Roman"/>
          <w:b/>
        </w:rPr>
        <w:t>, nenásobí se tyto koeficientem 8 popř. 1,15, ale pouze se přičtou ke výkupní ceně pozemku dle hodnoty stanovené ve znaleckém posudku.</w:t>
      </w:r>
    </w:p>
    <w:p w14:paraId="1DE56C7B" w14:textId="77777777" w:rsidR="00865D7E" w:rsidRPr="00B111F4" w:rsidRDefault="00865D7E" w:rsidP="00E7032C">
      <w:pPr>
        <w:spacing w:after="0"/>
        <w:jc w:val="both"/>
        <w:rPr>
          <w:rFonts w:ascii="Times New Roman" w:hAnsi="Times New Roman" w:cs="Times New Roman"/>
        </w:rPr>
      </w:pPr>
    </w:p>
    <w:p w14:paraId="057F747E" w14:textId="77777777" w:rsidR="006D2F0D" w:rsidRPr="00B111F4" w:rsidRDefault="006D2F0D" w:rsidP="00F41418">
      <w:pPr>
        <w:pStyle w:val="Odstavecseseznamem"/>
        <w:numPr>
          <w:ilvl w:val="3"/>
          <w:numId w:val="23"/>
        </w:numPr>
        <w:spacing w:after="0"/>
        <w:jc w:val="both"/>
        <w:rPr>
          <w:rFonts w:ascii="Times New Roman" w:hAnsi="Times New Roman" w:cs="Times New Roman"/>
          <w:b/>
        </w:rPr>
      </w:pPr>
      <w:r w:rsidRPr="00B111F4">
        <w:rPr>
          <w:rStyle w:val="Nadpis4Char"/>
          <w:rFonts w:ascii="Times New Roman" w:hAnsi="Times New Roman" w:cs="Times New Roman"/>
        </w:rPr>
        <w:t>Znalecké posudky pro stanovení kupní ceny</w:t>
      </w:r>
    </w:p>
    <w:p w14:paraId="05A4B608" w14:textId="77777777" w:rsidR="00F41418" w:rsidRPr="00B111F4" w:rsidRDefault="00F41418" w:rsidP="00E7032C">
      <w:pPr>
        <w:spacing w:after="0"/>
        <w:jc w:val="both"/>
        <w:rPr>
          <w:rFonts w:ascii="Times New Roman" w:hAnsi="Times New Roman" w:cs="Times New Roman"/>
          <w:b/>
        </w:rPr>
      </w:pPr>
    </w:p>
    <w:p w14:paraId="1AE8037C" w14:textId="77777777" w:rsidR="00351B85" w:rsidRDefault="00351B85" w:rsidP="0023301D">
      <w:pPr>
        <w:jc w:val="both"/>
        <w:rPr>
          <w:rFonts w:ascii="Times New Roman" w:hAnsi="Times New Roman" w:cs="Times New Roman"/>
        </w:rPr>
      </w:pPr>
      <w:r>
        <w:rPr>
          <w:rFonts w:ascii="Times New Roman" w:hAnsi="Times New Roman" w:cs="Times New Roman"/>
        </w:rPr>
        <w:t xml:space="preserve">Znalecké posudky zadá </w:t>
      </w:r>
      <w:r w:rsidR="00DE3E23">
        <w:rPr>
          <w:rFonts w:ascii="Times New Roman" w:hAnsi="Times New Roman" w:cs="Times New Roman"/>
        </w:rPr>
        <w:t xml:space="preserve">KSÚS </w:t>
      </w:r>
      <w:r>
        <w:rPr>
          <w:rFonts w:ascii="Times New Roman" w:hAnsi="Times New Roman" w:cs="Times New Roman"/>
        </w:rPr>
        <w:t>postupem stanoveným interní směrnicí o zadávání veřejných zakázek</w:t>
      </w:r>
      <w:r w:rsidR="00762C41">
        <w:rPr>
          <w:rFonts w:ascii="Times New Roman" w:hAnsi="Times New Roman" w:cs="Times New Roman"/>
        </w:rPr>
        <w:t>,</w:t>
      </w:r>
      <w:r>
        <w:rPr>
          <w:rFonts w:ascii="Times New Roman" w:hAnsi="Times New Roman" w:cs="Times New Roman"/>
        </w:rPr>
        <w:t xml:space="preserve"> a to na podkladě výše předpokládané hodnoty </w:t>
      </w:r>
      <w:r w:rsidR="00954E9F">
        <w:rPr>
          <w:rFonts w:ascii="Times New Roman" w:hAnsi="Times New Roman" w:cs="Times New Roman"/>
        </w:rPr>
        <w:t xml:space="preserve">této </w:t>
      </w:r>
      <w:r>
        <w:rPr>
          <w:rFonts w:ascii="Times New Roman" w:hAnsi="Times New Roman" w:cs="Times New Roman"/>
        </w:rPr>
        <w:t xml:space="preserve">veřejné zakázky. Pokud má externí subjekt zmocněný k provádění inženýrské činnosti a majetkoprávní přípravy ve smlouvě o poskytování služeb povinnost zajistit znalecké posudky pro stanovení kupní ceny, předloží návrh osloveného znalce </w:t>
      </w:r>
      <w:r w:rsidR="00954E9F">
        <w:rPr>
          <w:rFonts w:ascii="Times New Roman" w:hAnsi="Times New Roman" w:cs="Times New Roman"/>
        </w:rPr>
        <w:t xml:space="preserve">předem </w:t>
      </w:r>
      <w:r>
        <w:rPr>
          <w:rFonts w:ascii="Times New Roman" w:hAnsi="Times New Roman" w:cs="Times New Roman"/>
        </w:rPr>
        <w:t>KS</w:t>
      </w:r>
      <w:r w:rsidR="001F497D">
        <w:rPr>
          <w:rFonts w:ascii="Times New Roman" w:hAnsi="Times New Roman" w:cs="Times New Roman"/>
        </w:rPr>
        <w:t>Ú</w:t>
      </w:r>
      <w:r>
        <w:rPr>
          <w:rFonts w:ascii="Times New Roman" w:hAnsi="Times New Roman" w:cs="Times New Roman"/>
        </w:rPr>
        <w:t>S k</w:t>
      </w:r>
      <w:r w:rsidR="00954E9F">
        <w:rPr>
          <w:rFonts w:ascii="Times New Roman" w:hAnsi="Times New Roman" w:cs="Times New Roman"/>
        </w:rPr>
        <w:t> </w:t>
      </w:r>
      <w:r>
        <w:rPr>
          <w:rFonts w:ascii="Times New Roman" w:hAnsi="Times New Roman" w:cs="Times New Roman"/>
        </w:rPr>
        <w:t>odsouhlasení</w:t>
      </w:r>
      <w:r w:rsidR="00954E9F">
        <w:rPr>
          <w:rFonts w:ascii="Times New Roman" w:hAnsi="Times New Roman" w:cs="Times New Roman"/>
        </w:rPr>
        <w:t xml:space="preserve"> a v případě nesouhlasu KSÚS s vybraným znalcem </w:t>
      </w:r>
      <w:r w:rsidR="007A680F">
        <w:rPr>
          <w:rFonts w:ascii="Times New Roman" w:hAnsi="Times New Roman" w:cs="Times New Roman"/>
        </w:rPr>
        <w:t xml:space="preserve">předloží nový návrh na osobu znalce tak, aby byl v souladu se stanoviskem KSÚS k osobě znalce. </w:t>
      </w:r>
    </w:p>
    <w:p w14:paraId="51DA76D3" w14:textId="77777777" w:rsidR="003C502A" w:rsidRDefault="003C502A" w:rsidP="0023301D">
      <w:pPr>
        <w:jc w:val="both"/>
        <w:rPr>
          <w:rFonts w:ascii="Times New Roman" w:hAnsi="Times New Roman" w:cs="Times New Roman"/>
        </w:rPr>
      </w:pPr>
    </w:p>
    <w:p w14:paraId="450D6122" w14:textId="77777777" w:rsidR="00142F4D" w:rsidRPr="00B111F4" w:rsidRDefault="003C502A" w:rsidP="0023301D">
      <w:pPr>
        <w:jc w:val="both"/>
        <w:rPr>
          <w:rFonts w:ascii="Times New Roman" w:hAnsi="Times New Roman" w:cs="Times New Roman"/>
        </w:rPr>
      </w:pPr>
      <w:r w:rsidRPr="003C502A">
        <w:rPr>
          <w:rFonts w:ascii="Times New Roman" w:hAnsi="Times New Roman" w:cs="Times New Roman"/>
        </w:rPr>
        <w:t>Náklady na zpracování znaleckých posudků budou externímu subjektu zmocněnému k provádění inženýrské činnosti a majetkoprávní přípravy následně proplaceny KSÚS postupem předpokládaným ve smlouvě (pozn. poplatky a znalečné jsou hrazeny z rozpočtu SFDI, je-li stavba plně financována ze SFDI, jinak z rozpočtu kraje nebo jiného dotačního titulu). KSÚS proplatí znalecké posudky (znalečné) na základě účetního dokladu předloženého externím subjektem</w:t>
      </w:r>
      <w:r w:rsidR="001653F4">
        <w:rPr>
          <w:rFonts w:ascii="Times New Roman" w:hAnsi="Times New Roman" w:cs="Times New Roman"/>
        </w:rPr>
        <w:t>, znalečné tudíž nebude součástí ceny díla dle příslušné smlouvy o dílo</w:t>
      </w:r>
    </w:p>
    <w:p w14:paraId="2D541F15" w14:textId="77777777" w:rsidR="00526805" w:rsidRPr="00B111F4" w:rsidRDefault="00526805" w:rsidP="0023301D">
      <w:pPr>
        <w:jc w:val="both"/>
        <w:rPr>
          <w:rFonts w:ascii="Times New Roman" w:hAnsi="Times New Roman" w:cs="Times New Roman"/>
        </w:rPr>
      </w:pPr>
      <w:r w:rsidRPr="00B111F4">
        <w:rPr>
          <w:rFonts w:ascii="Times New Roman" w:hAnsi="Times New Roman" w:cs="Times New Roman"/>
        </w:rPr>
        <w:t>V</w:t>
      </w:r>
      <w:r w:rsidR="00E92C94" w:rsidRPr="00B111F4">
        <w:rPr>
          <w:rFonts w:ascii="Times New Roman" w:hAnsi="Times New Roman" w:cs="Times New Roman"/>
        </w:rPr>
        <w:t> </w:t>
      </w:r>
      <w:r w:rsidRPr="00B111F4">
        <w:rPr>
          <w:rFonts w:ascii="Times New Roman" w:hAnsi="Times New Roman" w:cs="Times New Roman"/>
        </w:rPr>
        <w:t>případ</w:t>
      </w:r>
      <w:r w:rsidR="00E92C94" w:rsidRPr="00B111F4">
        <w:rPr>
          <w:rFonts w:ascii="Times New Roman" w:hAnsi="Times New Roman" w:cs="Times New Roman"/>
        </w:rPr>
        <w:t xml:space="preserve">ech </w:t>
      </w:r>
      <w:r w:rsidRPr="00B111F4">
        <w:rPr>
          <w:rFonts w:ascii="Times New Roman" w:hAnsi="Times New Roman" w:cs="Times New Roman"/>
        </w:rPr>
        <w:t xml:space="preserve">uzavírání kupních smluv </w:t>
      </w:r>
      <w:r w:rsidR="006575CB" w:rsidRPr="00B111F4">
        <w:rPr>
          <w:rFonts w:ascii="Times New Roman" w:hAnsi="Times New Roman" w:cs="Times New Roman"/>
        </w:rPr>
        <w:t xml:space="preserve">musí </w:t>
      </w:r>
      <w:r w:rsidR="00304E9C">
        <w:rPr>
          <w:rFonts w:ascii="Times New Roman" w:hAnsi="Times New Roman" w:cs="Times New Roman"/>
        </w:rPr>
        <w:t>investor</w:t>
      </w:r>
      <w:r w:rsidR="004F403C">
        <w:rPr>
          <w:rFonts w:ascii="Times New Roman" w:hAnsi="Times New Roman" w:cs="Times New Roman"/>
        </w:rPr>
        <w:t xml:space="preserve"> a zároveň též</w:t>
      </w:r>
      <w:r w:rsidR="0036486F">
        <w:rPr>
          <w:rFonts w:ascii="Times New Roman" w:hAnsi="Times New Roman" w:cs="Times New Roman"/>
        </w:rPr>
        <w:t xml:space="preserve"> externí subjekt zmocněný k provádění inženýrské činnosti a majetkoprávní přípravy</w:t>
      </w:r>
      <w:r w:rsidR="004F403C">
        <w:rPr>
          <w:rFonts w:ascii="Times New Roman" w:hAnsi="Times New Roman" w:cs="Times New Roman"/>
        </w:rPr>
        <w:t>,</w:t>
      </w:r>
      <w:r w:rsidRPr="00B111F4">
        <w:rPr>
          <w:rFonts w:ascii="Times New Roman" w:hAnsi="Times New Roman" w:cs="Times New Roman"/>
        </w:rPr>
        <w:t xml:space="preserve"> počítat s dobou, potřebnou k zajištění souhlasu zastupitelstva kraje</w:t>
      </w:r>
      <w:r w:rsidR="00E92C94" w:rsidRPr="00B111F4">
        <w:rPr>
          <w:rFonts w:ascii="Times New Roman" w:hAnsi="Times New Roman" w:cs="Times New Roman"/>
        </w:rPr>
        <w:t xml:space="preserve"> ve smyslu § 36 odst. 1 písm. a) zákona o krajích</w:t>
      </w:r>
      <w:r w:rsidR="004F403C">
        <w:rPr>
          <w:rFonts w:ascii="Times New Roman" w:hAnsi="Times New Roman" w:cs="Times New Roman"/>
        </w:rPr>
        <w:t>, které zasedá zpravidla 4x ročně.</w:t>
      </w:r>
      <w:r w:rsidR="00E92C94" w:rsidRPr="00B111F4">
        <w:rPr>
          <w:rFonts w:ascii="Times New Roman" w:hAnsi="Times New Roman" w:cs="Times New Roman"/>
        </w:rPr>
        <w:t xml:space="preserve"> V daném případě lze nejprve obeslat vlastníka ze strany kraje nepodepsaným návrhem kupní smlouvy a v mezidobí zabezpečit souhlas zastupitelstva </w:t>
      </w:r>
      <w:r w:rsidR="005D1DBF" w:rsidRPr="00B111F4">
        <w:rPr>
          <w:rFonts w:ascii="Times New Roman" w:hAnsi="Times New Roman" w:cs="Times New Roman"/>
        </w:rPr>
        <w:t>s</w:t>
      </w:r>
      <w:r w:rsidR="00E92C94" w:rsidRPr="00B111F4">
        <w:rPr>
          <w:rFonts w:ascii="Times New Roman" w:hAnsi="Times New Roman" w:cs="Times New Roman"/>
        </w:rPr>
        <w:t xml:space="preserve"> touto k</w:t>
      </w:r>
      <w:r w:rsidR="00C376AE">
        <w:rPr>
          <w:rFonts w:ascii="Times New Roman" w:hAnsi="Times New Roman" w:cs="Times New Roman"/>
        </w:rPr>
        <w:t>upní smlouvou (předpoklad cca 3 </w:t>
      </w:r>
      <w:r w:rsidR="00E92C94" w:rsidRPr="00B111F4">
        <w:rPr>
          <w:rFonts w:ascii="Times New Roman" w:hAnsi="Times New Roman" w:cs="Times New Roman"/>
        </w:rPr>
        <w:t>měsíce)</w:t>
      </w:r>
      <w:r w:rsidR="00CA166B" w:rsidRPr="00B111F4">
        <w:rPr>
          <w:rFonts w:ascii="Times New Roman" w:hAnsi="Times New Roman" w:cs="Times New Roman"/>
        </w:rPr>
        <w:t>.</w:t>
      </w:r>
    </w:p>
    <w:p w14:paraId="0F393848" w14:textId="77777777" w:rsidR="007804CF" w:rsidRPr="00C376AE" w:rsidRDefault="00F708D8" w:rsidP="00C376AE">
      <w:pPr>
        <w:pStyle w:val="Nadpis3"/>
        <w:numPr>
          <w:ilvl w:val="2"/>
          <w:numId w:val="23"/>
        </w:numPr>
        <w:rPr>
          <w:rFonts w:ascii="Times New Roman" w:hAnsi="Times New Roman" w:cs="Times New Roman"/>
        </w:rPr>
      </w:pPr>
      <w:r w:rsidRPr="00B111F4">
        <w:rPr>
          <w:rFonts w:ascii="Times New Roman" w:hAnsi="Times New Roman" w:cs="Times New Roman"/>
        </w:rPr>
        <w:lastRenderedPageBreak/>
        <w:t xml:space="preserve">Věcná </w:t>
      </w:r>
      <w:r w:rsidR="00643279" w:rsidRPr="00B111F4">
        <w:rPr>
          <w:rFonts w:ascii="Times New Roman" w:hAnsi="Times New Roman" w:cs="Times New Roman"/>
        </w:rPr>
        <w:t>b</w:t>
      </w:r>
      <w:r w:rsidRPr="00B111F4">
        <w:rPr>
          <w:rFonts w:ascii="Times New Roman" w:hAnsi="Times New Roman" w:cs="Times New Roman"/>
        </w:rPr>
        <w:t>řemena</w:t>
      </w:r>
      <w:r w:rsidR="001E7182" w:rsidRPr="00B111F4">
        <w:rPr>
          <w:rFonts w:ascii="Times New Roman" w:hAnsi="Times New Roman" w:cs="Times New Roman"/>
        </w:rPr>
        <w:t xml:space="preserve"> (VB)</w:t>
      </w:r>
    </w:p>
    <w:p w14:paraId="2130D8DB" w14:textId="77777777" w:rsidR="00AF0997" w:rsidRDefault="00DE2009" w:rsidP="00C376AE">
      <w:pPr>
        <w:spacing w:before="120"/>
        <w:jc w:val="both"/>
        <w:rPr>
          <w:rFonts w:ascii="Times New Roman" w:hAnsi="Times New Roman" w:cs="Times New Roman"/>
        </w:rPr>
      </w:pPr>
      <w:r w:rsidRPr="00B111F4">
        <w:rPr>
          <w:rFonts w:ascii="Times New Roman" w:hAnsi="Times New Roman" w:cs="Times New Roman"/>
        </w:rPr>
        <w:t xml:space="preserve">Pro zabezpečení práv </w:t>
      </w:r>
      <w:r w:rsidR="004B4ED1" w:rsidRPr="00B111F4">
        <w:rPr>
          <w:rFonts w:ascii="Times New Roman" w:hAnsi="Times New Roman" w:cs="Times New Roman"/>
        </w:rPr>
        <w:t xml:space="preserve">odpovídajících </w:t>
      </w:r>
      <w:r w:rsidRPr="00B111F4">
        <w:rPr>
          <w:rFonts w:ascii="Times New Roman" w:hAnsi="Times New Roman" w:cs="Times New Roman"/>
        </w:rPr>
        <w:t xml:space="preserve">věcným břemenům (služebnostem) budou </w:t>
      </w:r>
      <w:r w:rsidR="00413B10" w:rsidRPr="00B111F4">
        <w:rPr>
          <w:rFonts w:ascii="Times New Roman" w:hAnsi="Times New Roman" w:cs="Times New Roman"/>
        </w:rPr>
        <w:t xml:space="preserve">přednostně </w:t>
      </w:r>
      <w:r w:rsidRPr="00B111F4">
        <w:rPr>
          <w:rFonts w:ascii="Times New Roman" w:hAnsi="Times New Roman" w:cs="Times New Roman"/>
        </w:rPr>
        <w:t xml:space="preserve">používány </w:t>
      </w:r>
      <w:r w:rsidR="00DB0C5C" w:rsidRPr="00B111F4">
        <w:rPr>
          <w:rFonts w:ascii="Times New Roman" w:hAnsi="Times New Roman" w:cs="Times New Roman"/>
        </w:rPr>
        <w:t>vzory</w:t>
      </w:r>
      <w:r w:rsidR="002A4CC2" w:rsidRPr="00B111F4">
        <w:rPr>
          <w:rFonts w:ascii="Times New Roman" w:hAnsi="Times New Roman" w:cs="Times New Roman"/>
        </w:rPr>
        <w:t xml:space="preserve"> </w:t>
      </w:r>
      <w:r w:rsidR="00DB0C5C" w:rsidRPr="00B111F4">
        <w:rPr>
          <w:rFonts w:ascii="Times New Roman" w:hAnsi="Times New Roman" w:cs="Times New Roman"/>
        </w:rPr>
        <w:t>jednotlivých správců</w:t>
      </w:r>
      <w:r w:rsidRPr="00B111F4">
        <w:rPr>
          <w:rFonts w:ascii="Times New Roman" w:hAnsi="Times New Roman" w:cs="Times New Roman"/>
        </w:rPr>
        <w:t xml:space="preserve"> sítí. </w:t>
      </w:r>
      <w:r w:rsidR="00480F11" w:rsidRPr="00B111F4">
        <w:rPr>
          <w:rFonts w:ascii="Times New Roman" w:hAnsi="Times New Roman" w:cs="Times New Roman"/>
        </w:rPr>
        <w:t>Případy, kdy správce inženýrských sítí nemá k dispozici daný ustálený vzor smlouvy o zřízení VB (sl</w:t>
      </w:r>
      <w:r w:rsidR="00FB4294" w:rsidRPr="00B111F4">
        <w:rPr>
          <w:rFonts w:ascii="Times New Roman" w:hAnsi="Times New Roman" w:cs="Times New Roman"/>
        </w:rPr>
        <w:t>u</w:t>
      </w:r>
      <w:r w:rsidR="00480F11" w:rsidRPr="00B111F4">
        <w:rPr>
          <w:rFonts w:ascii="Times New Roman" w:hAnsi="Times New Roman" w:cs="Times New Roman"/>
        </w:rPr>
        <w:t>žebnosti)</w:t>
      </w:r>
      <w:r w:rsidR="00B13FC2">
        <w:rPr>
          <w:rFonts w:ascii="Times New Roman" w:hAnsi="Times New Roman" w:cs="Times New Roman"/>
        </w:rPr>
        <w:t>,</w:t>
      </w:r>
      <w:r w:rsidR="0020760A" w:rsidRPr="00B111F4">
        <w:rPr>
          <w:rFonts w:ascii="Times New Roman" w:hAnsi="Times New Roman" w:cs="Times New Roman"/>
        </w:rPr>
        <w:t xml:space="preserve"> budou řešeny dle smluvního vzoru </w:t>
      </w:r>
      <w:r w:rsidR="002A4CC2" w:rsidRPr="00B111F4">
        <w:rPr>
          <w:rFonts w:ascii="Times New Roman" w:hAnsi="Times New Roman" w:cs="Times New Roman"/>
        </w:rPr>
        <w:t>KSÚS</w:t>
      </w:r>
      <w:r w:rsidR="00C376AE">
        <w:rPr>
          <w:rFonts w:ascii="Times New Roman" w:hAnsi="Times New Roman" w:cs="Times New Roman"/>
        </w:rPr>
        <w:t xml:space="preserve">, </w:t>
      </w:r>
      <w:r w:rsidR="00C376AE" w:rsidRPr="00B111F4">
        <w:rPr>
          <w:rFonts w:ascii="Times New Roman" w:hAnsi="Times New Roman" w:cs="Times New Roman"/>
        </w:rPr>
        <w:t xml:space="preserve">který je Přílohou č. </w:t>
      </w:r>
      <w:r w:rsidR="00C376AE">
        <w:rPr>
          <w:rFonts w:ascii="Times New Roman" w:hAnsi="Times New Roman" w:cs="Times New Roman"/>
        </w:rPr>
        <w:t>8</w:t>
      </w:r>
      <w:r w:rsidR="00C376AE" w:rsidRPr="00B111F4">
        <w:rPr>
          <w:rFonts w:ascii="Times New Roman" w:hAnsi="Times New Roman" w:cs="Times New Roman"/>
        </w:rPr>
        <w:t xml:space="preserve"> (smlouva o </w:t>
      </w:r>
      <w:r w:rsidR="00C376AE">
        <w:rPr>
          <w:rFonts w:ascii="Times New Roman" w:hAnsi="Times New Roman" w:cs="Times New Roman"/>
        </w:rPr>
        <w:t>zřízení věcného břemene</w:t>
      </w:r>
      <w:r w:rsidR="00C376AE" w:rsidRPr="00B111F4">
        <w:rPr>
          <w:rFonts w:ascii="Times New Roman" w:hAnsi="Times New Roman" w:cs="Times New Roman"/>
        </w:rPr>
        <w:t>)</w:t>
      </w:r>
      <w:r w:rsidR="00204AE3">
        <w:rPr>
          <w:rFonts w:ascii="Times New Roman" w:hAnsi="Times New Roman" w:cs="Times New Roman"/>
        </w:rPr>
        <w:t xml:space="preserve"> nebo dle vzoru vypracovaného </w:t>
      </w:r>
      <w:r w:rsidR="00211397">
        <w:rPr>
          <w:rFonts w:ascii="Times New Roman" w:hAnsi="Times New Roman" w:cs="Times New Roman"/>
        </w:rPr>
        <w:t xml:space="preserve">interním nebo externím </w:t>
      </w:r>
      <w:r w:rsidR="00204AE3">
        <w:rPr>
          <w:rFonts w:ascii="Times New Roman" w:hAnsi="Times New Roman" w:cs="Times New Roman"/>
        </w:rPr>
        <w:t>subjektem zajišťujícím právní služby.</w:t>
      </w:r>
      <w:r w:rsidR="002A4CC2" w:rsidRPr="00B111F4">
        <w:rPr>
          <w:rFonts w:ascii="Times New Roman" w:hAnsi="Times New Roman" w:cs="Times New Roman"/>
        </w:rPr>
        <w:t xml:space="preserve"> </w:t>
      </w:r>
    </w:p>
    <w:p w14:paraId="69FC13F6" w14:textId="77777777" w:rsidR="00EE74F6" w:rsidRPr="00B111F4" w:rsidRDefault="00EE74F6" w:rsidP="00F77423">
      <w:pPr>
        <w:jc w:val="both"/>
        <w:rPr>
          <w:rFonts w:ascii="Times New Roman" w:hAnsi="Times New Roman" w:cs="Times New Roman"/>
        </w:rPr>
      </w:pPr>
      <w:r w:rsidRPr="00B111F4">
        <w:rPr>
          <w:rFonts w:ascii="Times New Roman" w:hAnsi="Times New Roman" w:cs="Times New Roman"/>
        </w:rPr>
        <w:t xml:space="preserve">Smlouvy o smlouvách budoucích </w:t>
      </w:r>
      <w:r w:rsidR="00726B92" w:rsidRPr="00B111F4">
        <w:rPr>
          <w:rFonts w:ascii="Times New Roman" w:hAnsi="Times New Roman" w:cs="Times New Roman"/>
        </w:rPr>
        <w:t>o zřízení VB (služebnosti) budou používány pouze ve výjimečných případech</w:t>
      </w:r>
      <w:r w:rsidR="00264A05" w:rsidRPr="00B111F4">
        <w:rPr>
          <w:rFonts w:ascii="Times New Roman" w:hAnsi="Times New Roman" w:cs="Times New Roman"/>
        </w:rPr>
        <w:t xml:space="preserve">, pokud na tomto postupu budou trvat vlastníci </w:t>
      </w:r>
      <w:r w:rsidR="00480F11" w:rsidRPr="00B111F4">
        <w:rPr>
          <w:rFonts w:ascii="Times New Roman" w:hAnsi="Times New Roman" w:cs="Times New Roman"/>
        </w:rPr>
        <w:t xml:space="preserve">dotčených </w:t>
      </w:r>
      <w:r w:rsidR="00264A05" w:rsidRPr="00B111F4">
        <w:rPr>
          <w:rFonts w:ascii="Times New Roman" w:hAnsi="Times New Roman" w:cs="Times New Roman"/>
        </w:rPr>
        <w:t>inženýrských sítí.</w:t>
      </w:r>
      <w:r w:rsidR="00C5757E" w:rsidRPr="00B111F4">
        <w:rPr>
          <w:rFonts w:ascii="Times New Roman" w:hAnsi="Times New Roman" w:cs="Times New Roman"/>
        </w:rPr>
        <w:t xml:space="preserve"> </w:t>
      </w:r>
    </w:p>
    <w:p w14:paraId="0696AC5F" w14:textId="77777777" w:rsidR="00084C04" w:rsidRPr="00C376AE" w:rsidRDefault="00515904" w:rsidP="00C376AE">
      <w:pPr>
        <w:spacing w:after="0"/>
        <w:jc w:val="both"/>
        <w:rPr>
          <w:rFonts w:ascii="Times New Roman" w:hAnsi="Times New Roman" w:cs="Times New Roman"/>
          <w:b/>
        </w:rPr>
      </w:pPr>
      <w:r w:rsidRPr="00B111F4">
        <w:rPr>
          <w:rFonts w:ascii="Times New Roman" w:hAnsi="Times New Roman" w:cs="Times New Roman"/>
        </w:rPr>
        <w:t>Hodnota jednorázové náhrady za zřízení věcného břemene (</w:t>
      </w:r>
      <w:r w:rsidR="0091339D">
        <w:rPr>
          <w:rFonts w:ascii="Times New Roman" w:hAnsi="Times New Roman" w:cs="Times New Roman"/>
        </w:rPr>
        <w:t xml:space="preserve">např. </w:t>
      </w:r>
      <w:r w:rsidRPr="00B111F4">
        <w:rPr>
          <w:rFonts w:ascii="Times New Roman" w:hAnsi="Times New Roman" w:cs="Times New Roman"/>
        </w:rPr>
        <w:t xml:space="preserve">služebnosti inženýrské sítě) bude stanovena dle § </w:t>
      </w:r>
      <w:r w:rsidR="00FD4F0E">
        <w:rPr>
          <w:rFonts w:ascii="Times New Roman" w:hAnsi="Times New Roman" w:cs="Times New Roman"/>
        </w:rPr>
        <w:t>17 odst. 3 zákona č. 13/1997 Sb</w:t>
      </w:r>
      <w:r w:rsidRPr="00B111F4">
        <w:rPr>
          <w:rFonts w:ascii="Times New Roman" w:hAnsi="Times New Roman" w:cs="Times New Roman"/>
        </w:rPr>
        <w:t>.</w:t>
      </w:r>
      <w:r w:rsidR="00536484">
        <w:rPr>
          <w:rFonts w:ascii="Times New Roman" w:hAnsi="Times New Roman" w:cs="Times New Roman"/>
        </w:rPr>
        <w:t xml:space="preserve">, tj. </w:t>
      </w:r>
      <w:r w:rsidR="007C2BF6">
        <w:rPr>
          <w:rFonts w:ascii="Times New Roman" w:hAnsi="Times New Roman" w:cs="Times New Roman"/>
        </w:rPr>
        <w:t xml:space="preserve">ve výši </w:t>
      </w:r>
      <w:r w:rsidR="00536484">
        <w:rPr>
          <w:rFonts w:ascii="Times New Roman" w:hAnsi="Times New Roman" w:cs="Times New Roman"/>
        </w:rPr>
        <w:t>10.000 Kč</w:t>
      </w:r>
      <w:r w:rsidR="00DE435E">
        <w:rPr>
          <w:rFonts w:ascii="Times New Roman" w:hAnsi="Times New Roman" w:cs="Times New Roman"/>
        </w:rPr>
        <w:t>/pozemek</w:t>
      </w:r>
      <w:r w:rsidR="00536484">
        <w:rPr>
          <w:rFonts w:ascii="Times New Roman" w:hAnsi="Times New Roman" w:cs="Times New Roman"/>
        </w:rPr>
        <w:t>. Nebude-li vlastník předmětného pozemku souhlasit</w:t>
      </w:r>
      <w:r w:rsidR="007C2BF6">
        <w:rPr>
          <w:rFonts w:ascii="Times New Roman" w:hAnsi="Times New Roman" w:cs="Times New Roman"/>
        </w:rPr>
        <w:t xml:space="preserve"> nebo zůstane-li návrh bez jakékol</w:t>
      </w:r>
      <w:r w:rsidR="00C376AE">
        <w:rPr>
          <w:rFonts w:ascii="Times New Roman" w:hAnsi="Times New Roman" w:cs="Times New Roman"/>
        </w:rPr>
        <w:t>iv odezvy ve stanovené lhůtě 60 </w:t>
      </w:r>
      <w:r w:rsidR="007C2BF6">
        <w:rPr>
          <w:rFonts w:ascii="Times New Roman" w:hAnsi="Times New Roman" w:cs="Times New Roman"/>
        </w:rPr>
        <w:t>dnů</w:t>
      </w:r>
      <w:r w:rsidR="00536484">
        <w:rPr>
          <w:rFonts w:ascii="Times New Roman" w:hAnsi="Times New Roman" w:cs="Times New Roman"/>
        </w:rPr>
        <w:t>, bude KSÚS postupovat tak, jak předpokládá výše popsané ustanovení zákona</w:t>
      </w:r>
      <w:r w:rsidR="00536484" w:rsidRPr="00536484">
        <w:rPr>
          <w:rFonts w:ascii="Times New Roman" w:hAnsi="Times New Roman" w:cs="Times New Roman"/>
        </w:rPr>
        <w:t>, a tedy nech</w:t>
      </w:r>
      <w:r w:rsidR="00536484">
        <w:rPr>
          <w:rFonts w:ascii="Times New Roman" w:hAnsi="Times New Roman" w:cs="Times New Roman"/>
        </w:rPr>
        <w:t>á</w:t>
      </w:r>
      <w:r w:rsidR="00536484" w:rsidRPr="00536484">
        <w:rPr>
          <w:rFonts w:ascii="Times New Roman" w:hAnsi="Times New Roman" w:cs="Times New Roman"/>
        </w:rPr>
        <w:t xml:space="preserve"> </w:t>
      </w:r>
      <w:r w:rsidR="00536484">
        <w:rPr>
          <w:rFonts w:ascii="Times New Roman" w:hAnsi="Times New Roman" w:cs="Times New Roman"/>
        </w:rPr>
        <w:t xml:space="preserve">v souladu s § </w:t>
      </w:r>
      <w:r w:rsidR="00FD4F0E">
        <w:rPr>
          <w:rFonts w:ascii="Times New Roman" w:hAnsi="Times New Roman" w:cs="Times New Roman"/>
        </w:rPr>
        <w:t>17 odst. 3 zákona č. 13/1997 Sb</w:t>
      </w:r>
      <w:r w:rsidR="00536484">
        <w:rPr>
          <w:rFonts w:ascii="Times New Roman" w:hAnsi="Times New Roman" w:cs="Times New Roman"/>
        </w:rPr>
        <w:t xml:space="preserve">., </w:t>
      </w:r>
      <w:r w:rsidR="00536484" w:rsidRPr="00536484">
        <w:rPr>
          <w:rFonts w:ascii="Times New Roman" w:hAnsi="Times New Roman" w:cs="Times New Roman"/>
        </w:rPr>
        <w:t>vypracovat příslušný znalecký p</w:t>
      </w:r>
      <w:r w:rsidR="00536484">
        <w:rPr>
          <w:rFonts w:ascii="Times New Roman" w:hAnsi="Times New Roman" w:cs="Times New Roman"/>
        </w:rPr>
        <w:t>osudek a vlastníkovi pozemku zašle</w:t>
      </w:r>
      <w:r w:rsidR="00536484" w:rsidRPr="00536484">
        <w:rPr>
          <w:rFonts w:ascii="Times New Roman" w:hAnsi="Times New Roman" w:cs="Times New Roman"/>
        </w:rPr>
        <w:t xml:space="preserve"> návrh smlouvy, ve které bude úplata za zřízení věcnéh</w:t>
      </w:r>
      <w:r w:rsidR="00C376AE">
        <w:rPr>
          <w:rFonts w:ascii="Times New Roman" w:hAnsi="Times New Roman" w:cs="Times New Roman"/>
        </w:rPr>
        <w:t>o břemene stanovena v souladu s </w:t>
      </w:r>
      <w:r w:rsidR="00536484" w:rsidRPr="00536484">
        <w:rPr>
          <w:rFonts w:ascii="Times New Roman" w:hAnsi="Times New Roman" w:cs="Times New Roman"/>
        </w:rPr>
        <w:t>tímto</w:t>
      </w:r>
      <w:r w:rsidR="00536484">
        <w:rPr>
          <w:rFonts w:ascii="Times New Roman" w:hAnsi="Times New Roman" w:cs="Times New Roman"/>
        </w:rPr>
        <w:t xml:space="preserve"> posudkem. V tomto případě </w:t>
      </w:r>
      <w:r w:rsidR="00536484" w:rsidRPr="00536484">
        <w:rPr>
          <w:rFonts w:ascii="Times New Roman" w:hAnsi="Times New Roman" w:cs="Times New Roman"/>
        </w:rPr>
        <w:t>musí mít návrh smlouvy zasílaný vlastníkovi pozemku náležitosti vyžado</w:t>
      </w:r>
      <w:r w:rsidR="00C376AE">
        <w:rPr>
          <w:rFonts w:ascii="Times New Roman" w:hAnsi="Times New Roman" w:cs="Times New Roman"/>
        </w:rPr>
        <w:t>vané zákonem o </w:t>
      </w:r>
      <w:r w:rsidR="00536484" w:rsidRPr="00536484">
        <w:rPr>
          <w:rFonts w:ascii="Times New Roman" w:hAnsi="Times New Roman" w:cs="Times New Roman"/>
        </w:rPr>
        <w:t>vyvlastnění</w:t>
      </w:r>
      <w:r w:rsidR="007C2BF6">
        <w:rPr>
          <w:rFonts w:ascii="Times New Roman" w:hAnsi="Times New Roman" w:cs="Times New Roman"/>
        </w:rPr>
        <w:t>.</w:t>
      </w:r>
      <w:r w:rsidR="00DE435E">
        <w:rPr>
          <w:rFonts w:ascii="Times New Roman" w:hAnsi="Times New Roman" w:cs="Times New Roman"/>
        </w:rPr>
        <w:t xml:space="preserve"> V</w:t>
      </w:r>
      <w:r w:rsidR="00DE435E" w:rsidRPr="00DE435E">
        <w:rPr>
          <w:rFonts w:ascii="Times New Roman" w:hAnsi="Times New Roman" w:cs="Times New Roman"/>
        </w:rPr>
        <w:t xml:space="preserve"> případě zaslání nového návrhu smlouvy, ve kterém bude cena stanovena dle znaleckého posudku, </w:t>
      </w:r>
      <w:r w:rsidR="00DE435E" w:rsidRPr="00084C04">
        <w:rPr>
          <w:rFonts w:ascii="Times New Roman" w:hAnsi="Times New Roman" w:cs="Times New Roman"/>
        </w:rPr>
        <w:t>nebude možné</w:t>
      </w:r>
      <w:r w:rsidR="00DE435E" w:rsidRPr="00DE435E">
        <w:rPr>
          <w:rFonts w:ascii="Times New Roman" w:hAnsi="Times New Roman" w:cs="Times New Roman"/>
        </w:rPr>
        <w:t xml:space="preserve"> se již vrátit k prvnímu návrhu smlouvy o zřízení věcného břemene (kdy jednorázová náhrada za zřízení věcného břemene je stanovena ve výši 10.000 Kč</w:t>
      </w:r>
      <w:r w:rsidR="00DE435E">
        <w:rPr>
          <w:rFonts w:ascii="Times New Roman" w:hAnsi="Times New Roman" w:cs="Times New Roman"/>
        </w:rPr>
        <w:t>/pozemek</w:t>
      </w:r>
      <w:r w:rsidR="00DE435E" w:rsidRPr="00DE435E">
        <w:rPr>
          <w:rFonts w:ascii="Times New Roman" w:hAnsi="Times New Roman" w:cs="Times New Roman"/>
        </w:rPr>
        <w:t>)</w:t>
      </w:r>
      <w:r w:rsidR="00C376AE">
        <w:rPr>
          <w:rFonts w:ascii="Times New Roman" w:hAnsi="Times New Roman" w:cs="Times New Roman"/>
        </w:rPr>
        <w:t>.</w:t>
      </w:r>
    </w:p>
    <w:p w14:paraId="5D5F707B" w14:textId="77777777" w:rsidR="00FC5931" w:rsidRPr="00B111F4" w:rsidRDefault="00515904" w:rsidP="00C376AE">
      <w:pPr>
        <w:spacing w:before="120"/>
        <w:jc w:val="both"/>
        <w:rPr>
          <w:rFonts w:ascii="Times New Roman" w:hAnsi="Times New Roman" w:cs="Times New Roman"/>
        </w:rPr>
      </w:pPr>
      <w:r w:rsidRPr="00257F4D">
        <w:rPr>
          <w:rFonts w:ascii="Times New Roman" w:hAnsi="Times New Roman" w:cs="Times New Roman"/>
        </w:rPr>
        <w:t>Podpis smluv o zřízení věcného břemene zajišťuje</w:t>
      </w:r>
      <w:r w:rsidRPr="00B111F4">
        <w:rPr>
          <w:rFonts w:ascii="Times New Roman" w:hAnsi="Times New Roman" w:cs="Times New Roman"/>
        </w:rPr>
        <w:t xml:space="preserve"> na základě</w:t>
      </w:r>
      <w:r w:rsidR="00643279" w:rsidRPr="00B111F4">
        <w:rPr>
          <w:rFonts w:ascii="Times New Roman" w:hAnsi="Times New Roman" w:cs="Times New Roman"/>
        </w:rPr>
        <w:t xml:space="preserve"> </w:t>
      </w:r>
      <w:r w:rsidRPr="00084C04">
        <w:rPr>
          <w:rStyle w:val="Zkladntext1"/>
          <w:rFonts w:ascii="Times New Roman" w:hAnsi="Times New Roman" w:cs="Times New Roman"/>
          <w:sz w:val="22"/>
          <w:szCs w:val="22"/>
          <w:u w:val="none"/>
        </w:rPr>
        <w:t>usnesení č. 016-14/2014/ZK ze dne 8.</w:t>
      </w:r>
      <w:r w:rsidR="00643279" w:rsidRPr="00084C04">
        <w:rPr>
          <w:rStyle w:val="Zkladntext1"/>
          <w:rFonts w:ascii="Times New Roman" w:hAnsi="Times New Roman" w:cs="Times New Roman"/>
          <w:sz w:val="22"/>
          <w:szCs w:val="22"/>
          <w:u w:val="none"/>
        </w:rPr>
        <w:t> </w:t>
      </w:r>
      <w:r w:rsidRPr="00084C04">
        <w:rPr>
          <w:rStyle w:val="Zkladntext1"/>
          <w:rFonts w:ascii="Times New Roman" w:hAnsi="Times New Roman" w:cs="Times New Roman"/>
          <w:sz w:val="22"/>
          <w:szCs w:val="22"/>
          <w:u w:val="none"/>
        </w:rPr>
        <w:t>12.</w:t>
      </w:r>
      <w:r w:rsidR="00643279" w:rsidRPr="00084C04">
        <w:rPr>
          <w:rStyle w:val="Zkladntext1"/>
          <w:rFonts w:ascii="Times New Roman" w:hAnsi="Times New Roman" w:cs="Times New Roman"/>
          <w:sz w:val="22"/>
          <w:szCs w:val="22"/>
          <w:u w:val="none"/>
        </w:rPr>
        <w:t> </w:t>
      </w:r>
      <w:r w:rsidRPr="007955CF">
        <w:rPr>
          <w:rStyle w:val="Zkladntext1"/>
          <w:rFonts w:ascii="Times New Roman" w:hAnsi="Times New Roman" w:cs="Times New Roman"/>
          <w:sz w:val="22"/>
          <w:szCs w:val="22"/>
          <w:u w:val="none"/>
        </w:rPr>
        <w:t>2014</w:t>
      </w:r>
      <w:r w:rsidRPr="007955CF">
        <w:rPr>
          <w:rFonts w:ascii="Times New Roman" w:hAnsi="Times New Roman" w:cs="Times New Roman"/>
        </w:rPr>
        <w:t xml:space="preserve"> </w:t>
      </w:r>
      <w:r w:rsidR="00084C04" w:rsidRPr="007955CF">
        <w:rPr>
          <w:rFonts w:ascii="Times New Roman" w:hAnsi="Times New Roman" w:cs="Times New Roman"/>
        </w:rPr>
        <w:t xml:space="preserve">ředitel </w:t>
      </w:r>
      <w:r w:rsidR="00643279" w:rsidRPr="007955CF">
        <w:rPr>
          <w:rFonts w:ascii="Times New Roman" w:hAnsi="Times New Roman" w:cs="Times New Roman"/>
        </w:rPr>
        <w:t>KSÚS</w:t>
      </w:r>
      <w:r w:rsidRPr="007955CF">
        <w:rPr>
          <w:rFonts w:ascii="Times New Roman" w:hAnsi="Times New Roman" w:cs="Times New Roman"/>
        </w:rPr>
        <w:t>.</w:t>
      </w:r>
    </w:p>
    <w:p w14:paraId="316B12D3" w14:textId="77777777" w:rsidR="00515904" w:rsidRPr="00B111F4" w:rsidRDefault="00A846D7" w:rsidP="00F41418">
      <w:pPr>
        <w:pStyle w:val="Nadpis3"/>
        <w:numPr>
          <w:ilvl w:val="2"/>
          <w:numId w:val="23"/>
        </w:numPr>
        <w:rPr>
          <w:rFonts w:ascii="Times New Roman" w:hAnsi="Times New Roman" w:cs="Times New Roman"/>
        </w:rPr>
      </w:pPr>
      <w:r w:rsidRPr="00B111F4">
        <w:rPr>
          <w:rFonts w:ascii="Times New Roman" w:hAnsi="Times New Roman" w:cs="Times New Roman"/>
        </w:rPr>
        <w:t>Dočasné zábory</w:t>
      </w:r>
      <w:r w:rsidR="001E7182" w:rsidRPr="00B111F4">
        <w:rPr>
          <w:rFonts w:ascii="Times New Roman" w:hAnsi="Times New Roman" w:cs="Times New Roman"/>
        </w:rPr>
        <w:t xml:space="preserve"> (DZ)</w:t>
      </w:r>
    </w:p>
    <w:p w14:paraId="73BDF0F5" w14:textId="77777777" w:rsidR="00F41418" w:rsidRPr="00B111F4" w:rsidRDefault="00F41418" w:rsidP="00F41418">
      <w:pPr>
        <w:rPr>
          <w:rFonts w:ascii="Times New Roman" w:hAnsi="Times New Roman" w:cs="Times New Roman"/>
        </w:rPr>
      </w:pPr>
    </w:p>
    <w:p w14:paraId="58D1CBB5" w14:textId="77777777" w:rsidR="00A846D7" w:rsidRPr="00B111F4" w:rsidRDefault="00F708D8" w:rsidP="00F77423">
      <w:pPr>
        <w:jc w:val="both"/>
        <w:rPr>
          <w:rFonts w:ascii="Times New Roman" w:hAnsi="Times New Roman" w:cs="Times New Roman"/>
        </w:rPr>
      </w:pPr>
      <w:r w:rsidRPr="00B111F4">
        <w:rPr>
          <w:rFonts w:ascii="Times New Roman" w:hAnsi="Times New Roman" w:cs="Times New Roman"/>
        </w:rPr>
        <w:t xml:space="preserve">Bude řešeno </w:t>
      </w:r>
      <w:r w:rsidR="00F97F6E" w:rsidRPr="00B111F4">
        <w:rPr>
          <w:rFonts w:ascii="Times New Roman" w:hAnsi="Times New Roman" w:cs="Times New Roman"/>
        </w:rPr>
        <w:t xml:space="preserve">buď </w:t>
      </w:r>
      <w:r w:rsidRPr="00B111F4">
        <w:rPr>
          <w:rFonts w:ascii="Times New Roman" w:hAnsi="Times New Roman" w:cs="Times New Roman"/>
        </w:rPr>
        <w:t xml:space="preserve">prostřednictvím </w:t>
      </w:r>
      <w:r w:rsidR="00F97F6E" w:rsidRPr="00B111F4">
        <w:rPr>
          <w:rFonts w:ascii="Times New Roman" w:hAnsi="Times New Roman" w:cs="Times New Roman"/>
        </w:rPr>
        <w:t>smluv o výpůjčce</w:t>
      </w:r>
      <w:r w:rsidR="00C56F94" w:rsidRPr="00B111F4">
        <w:rPr>
          <w:rFonts w:ascii="Times New Roman" w:hAnsi="Times New Roman" w:cs="Times New Roman"/>
        </w:rPr>
        <w:t xml:space="preserve">, </w:t>
      </w:r>
      <w:r w:rsidR="00F97F6E" w:rsidRPr="00B111F4">
        <w:rPr>
          <w:rFonts w:ascii="Times New Roman" w:hAnsi="Times New Roman" w:cs="Times New Roman"/>
        </w:rPr>
        <w:t xml:space="preserve">nebo </w:t>
      </w:r>
      <w:r w:rsidRPr="00B111F4">
        <w:rPr>
          <w:rFonts w:ascii="Times New Roman" w:hAnsi="Times New Roman" w:cs="Times New Roman"/>
        </w:rPr>
        <w:t>nájemních smluv s cenou stanovenou dle obecně závazných právních předpisů</w:t>
      </w:r>
      <w:r w:rsidR="001746E5">
        <w:rPr>
          <w:rFonts w:ascii="Times New Roman" w:hAnsi="Times New Roman" w:cs="Times New Roman"/>
        </w:rPr>
        <w:t>, včetně platného výměru Ministers</w:t>
      </w:r>
      <w:r w:rsidR="002D38B4">
        <w:rPr>
          <w:rFonts w:ascii="Times New Roman" w:hAnsi="Times New Roman" w:cs="Times New Roman"/>
        </w:rPr>
        <w:t>t</w:t>
      </w:r>
      <w:r w:rsidR="001746E5">
        <w:rPr>
          <w:rFonts w:ascii="Times New Roman" w:hAnsi="Times New Roman" w:cs="Times New Roman"/>
        </w:rPr>
        <w:t>va financí, kterým se vydává seznam zboží s regulovanými cenami</w:t>
      </w:r>
      <w:r w:rsidRPr="00B111F4">
        <w:rPr>
          <w:rFonts w:ascii="Times New Roman" w:hAnsi="Times New Roman" w:cs="Times New Roman"/>
        </w:rPr>
        <w:t>.</w:t>
      </w:r>
      <w:r w:rsidR="00643279" w:rsidRPr="00B111F4">
        <w:rPr>
          <w:rFonts w:ascii="Times New Roman" w:hAnsi="Times New Roman" w:cs="Times New Roman"/>
        </w:rPr>
        <w:t xml:space="preserve"> </w:t>
      </w:r>
      <w:r w:rsidR="001C0BB5" w:rsidRPr="00B111F4">
        <w:rPr>
          <w:rFonts w:ascii="Times New Roman" w:hAnsi="Times New Roman" w:cs="Times New Roman"/>
        </w:rPr>
        <w:t xml:space="preserve">Smlouvy o výpůjčce a nájemní </w:t>
      </w:r>
      <w:r w:rsidR="00D609BA" w:rsidRPr="00B111F4">
        <w:rPr>
          <w:rFonts w:ascii="Times New Roman" w:hAnsi="Times New Roman" w:cs="Times New Roman"/>
        </w:rPr>
        <w:t xml:space="preserve">smlouvy zpracuje externí subjekt zmocněný k provádění inženýrské činnosti a majetkoprávní přípravy na základě vzoru </w:t>
      </w:r>
      <w:r w:rsidR="00DE3E23" w:rsidRPr="00B111F4">
        <w:rPr>
          <w:rFonts w:ascii="Times New Roman" w:hAnsi="Times New Roman" w:cs="Times New Roman"/>
        </w:rPr>
        <w:t>KS</w:t>
      </w:r>
      <w:r w:rsidR="00DE3E23">
        <w:rPr>
          <w:rFonts w:ascii="Times New Roman" w:hAnsi="Times New Roman" w:cs="Times New Roman"/>
        </w:rPr>
        <w:t>Ú</w:t>
      </w:r>
      <w:r w:rsidR="00DE3E23" w:rsidRPr="00B111F4">
        <w:rPr>
          <w:rFonts w:ascii="Times New Roman" w:hAnsi="Times New Roman" w:cs="Times New Roman"/>
        </w:rPr>
        <w:t>S</w:t>
      </w:r>
      <w:r w:rsidR="00D609BA" w:rsidRPr="00B111F4">
        <w:rPr>
          <w:rFonts w:ascii="Times New Roman" w:hAnsi="Times New Roman" w:cs="Times New Roman"/>
        </w:rPr>
        <w:t>, který je Přílohou č.</w:t>
      </w:r>
      <w:r w:rsidR="00C56F94" w:rsidRPr="00B111F4">
        <w:rPr>
          <w:rFonts w:ascii="Times New Roman" w:hAnsi="Times New Roman" w:cs="Times New Roman"/>
        </w:rPr>
        <w:t xml:space="preserve"> 4 (smlouva o výpůjčce) a Přílohou č. </w:t>
      </w:r>
      <w:r w:rsidR="00B81936" w:rsidRPr="00B111F4">
        <w:rPr>
          <w:rFonts w:ascii="Times New Roman" w:hAnsi="Times New Roman" w:cs="Times New Roman"/>
        </w:rPr>
        <w:t>3</w:t>
      </w:r>
      <w:r w:rsidR="0080650A" w:rsidRPr="00B111F4">
        <w:rPr>
          <w:rFonts w:ascii="Times New Roman" w:hAnsi="Times New Roman" w:cs="Times New Roman"/>
        </w:rPr>
        <w:t xml:space="preserve"> </w:t>
      </w:r>
      <w:r w:rsidR="00C56F94" w:rsidRPr="00B111F4">
        <w:rPr>
          <w:rFonts w:ascii="Times New Roman" w:hAnsi="Times New Roman" w:cs="Times New Roman"/>
        </w:rPr>
        <w:t>(nájemní smlouva) tohoto</w:t>
      </w:r>
      <w:r w:rsidR="00D609BA" w:rsidRPr="00B111F4">
        <w:rPr>
          <w:rFonts w:ascii="Times New Roman" w:hAnsi="Times New Roman" w:cs="Times New Roman"/>
        </w:rPr>
        <w:t xml:space="preserve"> metodického pokynu</w:t>
      </w:r>
      <w:r w:rsidR="003B6484" w:rsidRPr="00B111F4">
        <w:rPr>
          <w:rFonts w:ascii="Times New Roman" w:hAnsi="Times New Roman" w:cs="Times New Roman"/>
        </w:rPr>
        <w:t>.</w:t>
      </w:r>
    </w:p>
    <w:p w14:paraId="0380BD64" w14:textId="77777777" w:rsidR="00F41418" w:rsidRPr="00B111F4" w:rsidRDefault="009D51A4" w:rsidP="007955CF">
      <w:pPr>
        <w:jc w:val="both"/>
        <w:rPr>
          <w:rFonts w:ascii="Times New Roman" w:hAnsi="Times New Roman" w:cs="Times New Roman"/>
        </w:rPr>
      </w:pPr>
      <w:r w:rsidRPr="00B111F4">
        <w:rPr>
          <w:rFonts w:ascii="Times New Roman" w:hAnsi="Times New Roman" w:cs="Times New Roman"/>
        </w:rPr>
        <w:t>Podpis nájemních smluv zajišťuje na základě</w:t>
      </w:r>
      <w:r w:rsidR="00643279" w:rsidRPr="00B111F4">
        <w:rPr>
          <w:rFonts w:ascii="Times New Roman" w:hAnsi="Times New Roman" w:cs="Times New Roman"/>
        </w:rPr>
        <w:t xml:space="preserve"> </w:t>
      </w:r>
      <w:r w:rsidR="004B6877" w:rsidRPr="004B6877">
        <w:rPr>
          <w:rFonts w:ascii="Times New Roman" w:hAnsi="Times New Roman" w:cs="Times New Roman"/>
        </w:rPr>
        <w:t xml:space="preserve">č. 078-18/2019/ZK ze dne 29. 4. 2019 </w:t>
      </w:r>
      <w:r w:rsidR="00D62B7D" w:rsidRPr="00D62B7D">
        <w:rPr>
          <w:rStyle w:val="Zkladntext1"/>
          <w:rFonts w:ascii="Times New Roman" w:hAnsi="Times New Roman" w:cs="Times New Roman"/>
          <w:sz w:val="22"/>
          <w:szCs w:val="22"/>
          <w:u w:val="none"/>
        </w:rPr>
        <w:t xml:space="preserve"> ředitel</w:t>
      </w:r>
      <w:r w:rsidR="004B6877">
        <w:rPr>
          <w:rFonts w:ascii="Times New Roman" w:hAnsi="Times New Roman" w:cs="Times New Roman"/>
          <w:highlight w:val="yellow"/>
        </w:rPr>
        <w:t xml:space="preserve"> </w:t>
      </w:r>
      <w:r w:rsidR="00643279" w:rsidRPr="007955CF">
        <w:rPr>
          <w:rFonts w:ascii="Times New Roman" w:hAnsi="Times New Roman" w:cs="Times New Roman"/>
        </w:rPr>
        <w:t>KSÚS</w:t>
      </w:r>
      <w:r w:rsidRPr="007955CF">
        <w:rPr>
          <w:rFonts w:ascii="Times New Roman" w:hAnsi="Times New Roman" w:cs="Times New Roman"/>
        </w:rPr>
        <w:t>.</w:t>
      </w:r>
    </w:p>
    <w:p w14:paraId="7CEE689C" w14:textId="77777777" w:rsidR="00F41418" w:rsidRPr="007955CF" w:rsidRDefault="00480F11" w:rsidP="00F41418">
      <w:pPr>
        <w:pStyle w:val="Nadpis4"/>
        <w:numPr>
          <w:ilvl w:val="3"/>
          <w:numId w:val="23"/>
        </w:numPr>
        <w:rPr>
          <w:rFonts w:ascii="Times New Roman" w:hAnsi="Times New Roman" w:cs="Times New Roman"/>
        </w:rPr>
      </w:pPr>
      <w:r w:rsidRPr="00B111F4">
        <w:rPr>
          <w:rFonts w:ascii="Times New Roman" w:hAnsi="Times New Roman" w:cs="Times New Roman"/>
        </w:rPr>
        <w:t xml:space="preserve">Výkup dřevin – mimolesní </w:t>
      </w:r>
      <w:r w:rsidR="00F41418" w:rsidRPr="00B111F4">
        <w:rPr>
          <w:rFonts w:ascii="Times New Roman" w:hAnsi="Times New Roman" w:cs="Times New Roman"/>
        </w:rPr>
        <w:t>zeleně v dočasných záborech</w:t>
      </w:r>
    </w:p>
    <w:p w14:paraId="61302D38" w14:textId="77777777" w:rsidR="00480F11" w:rsidRDefault="00480F11" w:rsidP="007955CF">
      <w:pPr>
        <w:spacing w:before="120" w:after="0"/>
        <w:jc w:val="both"/>
        <w:rPr>
          <w:rFonts w:ascii="Times New Roman" w:hAnsi="Times New Roman" w:cs="Times New Roman"/>
        </w:rPr>
      </w:pPr>
      <w:r w:rsidRPr="00B111F4">
        <w:rPr>
          <w:rFonts w:ascii="Times New Roman" w:hAnsi="Times New Roman" w:cs="Times New Roman"/>
        </w:rPr>
        <w:t xml:space="preserve">Bude řešeno prostřednictvím </w:t>
      </w:r>
      <w:r w:rsidR="001746E5">
        <w:rPr>
          <w:rFonts w:ascii="Times New Roman" w:hAnsi="Times New Roman" w:cs="Times New Roman"/>
        </w:rPr>
        <w:t>dohod</w:t>
      </w:r>
      <w:r w:rsidR="002516A9">
        <w:rPr>
          <w:rFonts w:ascii="Times New Roman" w:hAnsi="Times New Roman" w:cs="Times New Roman"/>
        </w:rPr>
        <w:t>y</w:t>
      </w:r>
      <w:r w:rsidR="001746E5">
        <w:rPr>
          <w:rFonts w:ascii="Times New Roman" w:hAnsi="Times New Roman" w:cs="Times New Roman"/>
        </w:rPr>
        <w:t xml:space="preserve"> o narovnání</w:t>
      </w:r>
      <w:r w:rsidR="00730820">
        <w:rPr>
          <w:rFonts w:ascii="Times New Roman" w:hAnsi="Times New Roman" w:cs="Times New Roman"/>
        </w:rPr>
        <w:t xml:space="preserve">, </w:t>
      </w:r>
      <w:r w:rsidR="00730820" w:rsidRPr="00B111F4">
        <w:rPr>
          <w:rFonts w:ascii="Times New Roman" w:hAnsi="Times New Roman" w:cs="Times New Roman"/>
        </w:rPr>
        <w:t>kter</w:t>
      </w:r>
      <w:r w:rsidR="00730820">
        <w:rPr>
          <w:rFonts w:ascii="Times New Roman" w:hAnsi="Times New Roman" w:cs="Times New Roman"/>
        </w:rPr>
        <w:t>á</w:t>
      </w:r>
      <w:r w:rsidR="00730820" w:rsidRPr="00B111F4">
        <w:rPr>
          <w:rFonts w:ascii="Times New Roman" w:hAnsi="Times New Roman" w:cs="Times New Roman"/>
        </w:rPr>
        <w:t xml:space="preserve"> je Přílohou č. </w:t>
      </w:r>
      <w:r w:rsidR="00730820">
        <w:rPr>
          <w:rFonts w:ascii="Times New Roman" w:hAnsi="Times New Roman" w:cs="Times New Roman"/>
        </w:rPr>
        <w:t>6</w:t>
      </w:r>
      <w:r w:rsidR="00730820" w:rsidRPr="00B111F4">
        <w:rPr>
          <w:rFonts w:ascii="Times New Roman" w:hAnsi="Times New Roman" w:cs="Times New Roman"/>
        </w:rPr>
        <w:t xml:space="preserve"> (</w:t>
      </w:r>
      <w:r w:rsidR="00730820" w:rsidRPr="00730820">
        <w:rPr>
          <w:rFonts w:ascii="Times New Roman" w:hAnsi="Times New Roman" w:cs="Times New Roman"/>
        </w:rPr>
        <w:t>dohod</w:t>
      </w:r>
      <w:r w:rsidR="00730820">
        <w:rPr>
          <w:rFonts w:ascii="Times New Roman" w:hAnsi="Times New Roman" w:cs="Times New Roman"/>
        </w:rPr>
        <w:t>a</w:t>
      </w:r>
      <w:r w:rsidR="00730820" w:rsidRPr="00730820">
        <w:rPr>
          <w:rFonts w:ascii="Times New Roman" w:hAnsi="Times New Roman" w:cs="Times New Roman"/>
        </w:rPr>
        <w:t xml:space="preserve"> o narovnání za kácenou mimolesní zeleň</w:t>
      </w:r>
      <w:r w:rsidR="00730820">
        <w:rPr>
          <w:rFonts w:ascii="Times New Roman" w:hAnsi="Times New Roman" w:cs="Times New Roman"/>
        </w:rPr>
        <w:t>)</w:t>
      </w:r>
      <w:r w:rsidRPr="00B111F4">
        <w:rPr>
          <w:rFonts w:ascii="Times New Roman" w:hAnsi="Times New Roman" w:cs="Times New Roman"/>
        </w:rPr>
        <w:t xml:space="preserve"> na základě znaleckých posudků s cenou stanovenou dle obecně závazných právních předpisů.</w:t>
      </w:r>
      <w:r w:rsidR="00643279" w:rsidRPr="00B111F4">
        <w:rPr>
          <w:rFonts w:ascii="Times New Roman" w:hAnsi="Times New Roman" w:cs="Times New Roman"/>
        </w:rPr>
        <w:t xml:space="preserve"> </w:t>
      </w:r>
      <w:r w:rsidR="003B6484" w:rsidRPr="00B111F4">
        <w:rPr>
          <w:rFonts w:ascii="Times New Roman" w:hAnsi="Times New Roman" w:cs="Times New Roman"/>
        </w:rPr>
        <w:t>Výkupy dřevin – mimolesní zeleně v dočasných záborech budou prováděny</w:t>
      </w:r>
      <w:r w:rsidR="00643279" w:rsidRPr="00B111F4">
        <w:rPr>
          <w:rFonts w:ascii="Times New Roman" w:hAnsi="Times New Roman" w:cs="Times New Roman"/>
        </w:rPr>
        <w:t xml:space="preserve"> </w:t>
      </w:r>
      <w:r w:rsidR="003B6484" w:rsidRPr="00B111F4">
        <w:rPr>
          <w:rFonts w:ascii="Times New Roman" w:hAnsi="Times New Roman" w:cs="Times New Roman"/>
        </w:rPr>
        <w:t xml:space="preserve">externím subjektem zmocněným k provádění inženýrské činnosti a majetkoprávní přípravy na základě </w:t>
      </w:r>
      <w:r w:rsidR="00D609BA" w:rsidRPr="00B111F4">
        <w:rPr>
          <w:rFonts w:ascii="Times New Roman" w:hAnsi="Times New Roman" w:cs="Times New Roman"/>
        </w:rPr>
        <w:t xml:space="preserve">vzorů smluv zpracovaných </w:t>
      </w:r>
      <w:r w:rsidR="00643279" w:rsidRPr="00B111F4">
        <w:rPr>
          <w:rFonts w:ascii="Times New Roman" w:hAnsi="Times New Roman" w:cs="Times New Roman"/>
        </w:rPr>
        <w:t>KSÚS</w:t>
      </w:r>
      <w:r w:rsidR="003B6484" w:rsidRPr="00B111F4">
        <w:rPr>
          <w:rFonts w:ascii="Times New Roman" w:hAnsi="Times New Roman" w:cs="Times New Roman"/>
        </w:rPr>
        <w:t>.</w:t>
      </w:r>
    </w:p>
    <w:p w14:paraId="1043A3A0" w14:textId="56F6CCAB" w:rsidR="000E3BD7" w:rsidRPr="00B111F4" w:rsidRDefault="000E3BD7" w:rsidP="007955CF">
      <w:pPr>
        <w:spacing w:before="120" w:after="0"/>
        <w:jc w:val="both"/>
        <w:rPr>
          <w:rFonts w:ascii="Times New Roman" w:hAnsi="Times New Roman" w:cs="Times New Roman"/>
        </w:rPr>
      </w:pPr>
      <w:r w:rsidRPr="00257F4D">
        <w:rPr>
          <w:rFonts w:ascii="Times New Roman" w:hAnsi="Times New Roman" w:cs="Times New Roman"/>
        </w:rPr>
        <w:t xml:space="preserve">Náhrada za kácenou mimolesní zeleň bude stanovena na základě znaleckého posudku. </w:t>
      </w:r>
      <w:del w:id="4" w:author="Autor">
        <w:r w:rsidRPr="00257F4D" w:rsidDel="00446DC8">
          <w:rPr>
            <w:rFonts w:ascii="Times New Roman" w:hAnsi="Times New Roman" w:cs="Times New Roman"/>
          </w:rPr>
          <w:delText>Na stanovení náhrady se nevztahuje ustanovení § 3b zákona č. 416/2009 Sb.</w:delText>
        </w:r>
      </w:del>
    </w:p>
    <w:p w14:paraId="0DE8E248" w14:textId="77777777" w:rsidR="00FA2D8E" w:rsidRPr="00B111F4" w:rsidRDefault="00FA2D8E">
      <w:pPr>
        <w:rPr>
          <w:rFonts w:ascii="Times New Roman" w:hAnsi="Times New Roman" w:cs="Times New Roman"/>
          <w:b/>
        </w:rPr>
      </w:pPr>
    </w:p>
    <w:p w14:paraId="3A3D9DA0" w14:textId="77777777" w:rsidR="00F41418" w:rsidRPr="007955CF" w:rsidRDefault="00480F11" w:rsidP="007955CF">
      <w:pPr>
        <w:pStyle w:val="Nadpis4"/>
        <w:numPr>
          <w:ilvl w:val="3"/>
          <w:numId w:val="23"/>
        </w:numPr>
        <w:spacing w:before="120"/>
        <w:rPr>
          <w:rFonts w:ascii="Times New Roman" w:hAnsi="Times New Roman" w:cs="Times New Roman"/>
        </w:rPr>
      </w:pPr>
      <w:r w:rsidRPr="00B111F4">
        <w:rPr>
          <w:rFonts w:ascii="Times New Roman" w:hAnsi="Times New Roman" w:cs="Times New Roman"/>
        </w:rPr>
        <w:lastRenderedPageBreak/>
        <w:t>Výkup lesního porostu (PUPFL) v dočasných záborech (DZ)</w:t>
      </w:r>
    </w:p>
    <w:p w14:paraId="68D4E92D" w14:textId="77777777" w:rsidR="00C44C6B" w:rsidRPr="00B111F4" w:rsidRDefault="00480F11" w:rsidP="00CF6F15">
      <w:pPr>
        <w:spacing w:before="120" w:after="0"/>
        <w:jc w:val="both"/>
        <w:rPr>
          <w:rFonts w:ascii="Times New Roman" w:hAnsi="Times New Roman" w:cs="Times New Roman"/>
        </w:rPr>
      </w:pPr>
      <w:r w:rsidRPr="00B111F4">
        <w:rPr>
          <w:rFonts w:ascii="Times New Roman" w:hAnsi="Times New Roman" w:cs="Times New Roman"/>
        </w:rPr>
        <w:t>Bude řešeno prostřednictvím kupních smluv na základě znaleckých posudků s cenou stanovenou dle obecně závazných právních předpisů.</w:t>
      </w:r>
      <w:r w:rsidR="00643279" w:rsidRPr="00B111F4">
        <w:rPr>
          <w:rFonts w:ascii="Times New Roman" w:hAnsi="Times New Roman" w:cs="Times New Roman"/>
        </w:rPr>
        <w:t xml:space="preserve"> </w:t>
      </w:r>
      <w:r w:rsidR="003B6484" w:rsidRPr="00B111F4">
        <w:rPr>
          <w:rFonts w:ascii="Times New Roman" w:hAnsi="Times New Roman" w:cs="Times New Roman"/>
        </w:rPr>
        <w:t xml:space="preserve">Výkupy lesního porostu (PUPFL) v dočasných záborech budou prováděny externím subjektem zmocněným k provádění inženýrské činnosti a majetkoprávní přípravy na základě vzorů smluv zpracovaných </w:t>
      </w:r>
      <w:r w:rsidR="00643279" w:rsidRPr="00B111F4">
        <w:rPr>
          <w:rFonts w:ascii="Times New Roman" w:hAnsi="Times New Roman" w:cs="Times New Roman"/>
        </w:rPr>
        <w:t>KSÚS</w:t>
      </w:r>
      <w:r w:rsidR="003B6484" w:rsidRPr="00B111F4">
        <w:rPr>
          <w:rFonts w:ascii="Times New Roman" w:hAnsi="Times New Roman" w:cs="Times New Roman"/>
        </w:rPr>
        <w:t>.</w:t>
      </w:r>
    </w:p>
    <w:p w14:paraId="4B024C52" w14:textId="77777777" w:rsidR="00B4290E" w:rsidRDefault="00B4290E" w:rsidP="00B4290E">
      <w:pPr>
        <w:pStyle w:val="Nadpis1"/>
        <w:numPr>
          <w:ilvl w:val="0"/>
          <w:numId w:val="24"/>
        </w:numPr>
        <w:jc w:val="center"/>
        <w:rPr>
          <w:rFonts w:ascii="Times New Roman" w:hAnsi="Times New Roman" w:cs="Times New Roman"/>
        </w:rPr>
      </w:pPr>
      <w:r>
        <w:rPr>
          <w:rFonts w:ascii="Times New Roman" w:hAnsi="Times New Roman" w:cs="Times New Roman"/>
        </w:rPr>
        <w:t>Majetkoprávní příprava ostatních staveb</w:t>
      </w:r>
      <w:r w:rsidR="001746E5">
        <w:rPr>
          <w:rFonts w:ascii="Times New Roman" w:hAnsi="Times New Roman" w:cs="Times New Roman"/>
        </w:rPr>
        <w:t xml:space="preserve"> B.</w:t>
      </w:r>
    </w:p>
    <w:p w14:paraId="3236D1FD" w14:textId="77777777" w:rsidR="00351B85" w:rsidRDefault="00351B85" w:rsidP="002D7ABC">
      <w:pPr>
        <w:pStyle w:val="Odstavecseseznamem"/>
        <w:spacing w:after="0"/>
        <w:ind w:left="1440"/>
        <w:jc w:val="both"/>
        <w:rPr>
          <w:rStyle w:val="Nadpis4Char"/>
          <w:rFonts w:ascii="Times New Roman" w:eastAsiaTheme="minorHAnsi" w:hAnsi="Times New Roman" w:cs="Times New Roman"/>
          <w:b w:val="0"/>
          <w:bCs w:val="0"/>
          <w:i w:val="0"/>
          <w:iCs w:val="0"/>
          <w:color w:val="auto"/>
          <w:sz w:val="28"/>
          <w:szCs w:val="28"/>
        </w:rPr>
      </w:pPr>
    </w:p>
    <w:p w14:paraId="7C229579" w14:textId="77777777" w:rsidR="00351B85" w:rsidRPr="00730820" w:rsidRDefault="00351B85" w:rsidP="00730820">
      <w:pPr>
        <w:pStyle w:val="Nadpis2"/>
        <w:numPr>
          <w:ilvl w:val="1"/>
          <w:numId w:val="24"/>
        </w:numPr>
        <w:rPr>
          <w:rFonts w:ascii="Times New Roman" w:hAnsi="Times New Roman" w:cs="Times New Roman"/>
        </w:rPr>
      </w:pPr>
      <w:r w:rsidRPr="00B111F4">
        <w:rPr>
          <w:rFonts w:ascii="Times New Roman" w:hAnsi="Times New Roman" w:cs="Times New Roman"/>
        </w:rPr>
        <w:t>Obecná ustanovení</w:t>
      </w:r>
    </w:p>
    <w:p w14:paraId="55CD367F" w14:textId="77777777" w:rsidR="00351B85" w:rsidRPr="00B111F4" w:rsidRDefault="00351B85" w:rsidP="00351B85">
      <w:pPr>
        <w:spacing w:after="0"/>
        <w:jc w:val="both"/>
        <w:rPr>
          <w:rFonts w:ascii="Times New Roman" w:hAnsi="Times New Roman" w:cs="Times New Roman"/>
        </w:rPr>
      </w:pPr>
    </w:p>
    <w:p w14:paraId="3CB08393" w14:textId="77777777" w:rsidR="00351B85" w:rsidRPr="00B111F4" w:rsidRDefault="00351B85" w:rsidP="00351B85">
      <w:pPr>
        <w:spacing w:after="0"/>
        <w:jc w:val="both"/>
        <w:rPr>
          <w:rFonts w:ascii="Times New Roman" w:hAnsi="Times New Roman" w:cs="Times New Roman"/>
        </w:rPr>
      </w:pPr>
      <w:r w:rsidRPr="00B111F4">
        <w:rPr>
          <w:rFonts w:ascii="Times New Roman" w:hAnsi="Times New Roman" w:cs="Times New Roman"/>
        </w:rPr>
        <w:t>V rámci majetkoprávní přípravy budou externím subjektem zmocněným k provádění inženýrské činnosti a majetkoprávní přípravy prováděny následující činnosti, které budou součástí požadavků na externího zhotovitele zajišťujícího inženýrskou činnost pro stavební povolení:</w:t>
      </w:r>
    </w:p>
    <w:p w14:paraId="5AB46549" w14:textId="77777777" w:rsidR="00351B85" w:rsidRPr="00B111F4" w:rsidRDefault="00351B85" w:rsidP="004B12A5">
      <w:pPr>
        <w:pStyle w:val="Odstavecseseznamem"/>
        <w:numPr>
          <w:ilvl w:val="0"/>
          <w:numId w:val="1"/>
        </w:numPr>
        <w:spacing w:before="120" w:after="0"/>
        <w:ind w:left="714" w:hanging="357"/>
        <w:contextualSpacing w:val="0"/>
        <w:jc w:val="both"/>
        <w:rPr>
          <w:rFonts w:ascii="Times New Roman" w:hAnsi="Times New Roman" w:cs="Times New Roman"/>
          <w:i/>
        </w:rPr>
      </w:pPr>
      <w:r w:rsidRPr="00B111F4">
        <w:rPr>
          <w:rFonts w:ascii="Times New Roman" w:hAnsi="Times New Roman" w:cs="Times New Roman"/>
          <w:i/>
        </w:rPr>
        <w:t xml:space="preserve">seznámení všech vlastníků </w:t>
      </w:r>
      <w:r w:rsidR="008E2054">
        <w:rPr>
          <w:rFonts w:ascii="Times New Roman" w:hAnsi="Times New Roman" w:cs="Times New Roman"/>
          <w:i/>
        </w:rPr>
        <w:t xml:space="preserve">dotčených </w:t>
      </w:r>
      <w:r w:rsidRPr="00B111F4">
        <w:rPr>
          <w:rFonts w:ascii="Times New Roman" w:hAnsi="Times New Roman" w:cs="Times New Roman"/>
          <w:i/>
        </w:rPr>
        <w:t xml:space="preserve">pozemků se záměrem </w:t>
      </w:r>
      <w:r>
        <w:rPr>
          <w:rFonts w:ascii="Times New Roman" w:hAnsi="Times New Roman" w:cs="Times New Roman"/>
          <w:i/>
        </w:rPr>
        <w:t>realizovat stavbu</w:t>
      </w:r>
      <w:r w:rsidR="003E6CF8" w:rsidRPr="003E6CF8">
        <w:rPr>
          <w:rFonts w:ascii="Times New Roman" w:hAnsi="Times New Roman" w:cs="Times New Roman"/>
          <w:i/>
        </w:rPr>
        <w:t xml:space="preserve"> </w:t>
      </w:r>
      <w:r w:rsidR="003E6CF8">
        <w:rPr>
          <w:rFonts w:ascii="Times New Roman" w:hAnsi="Times New Roman" w:cs="Times New Roman"/>
          <w:i/>
        </w:rPr>
        <w:t>formou veřejného jednání konaného v místě stavby</w:t>
      </w:r>
      <w:r w:rsidR="0063434A">
        <w:rPr>
          <w:rFonts w:ascii="Times New Roman" w:hAnsi="Times New Roman" w:cs="Times New Roman"/>
          <w:i/>
        </w:rPr>
        <w:t>,</w:t>
      </w:r>
    </w:p>
    <w:p w14:paraId="559E74EA" w14:textId="77777777" w:rsidR="00351B85" w:rsidRPr="00B111F4" w:rsidRDefault="00351B85" w:rsidP="00351B85">
      <w:pPr>
        <w:pStyle w:val="Odstavecseseznamem"/>
        <w:numPr>
          <w:ilvl w:val="0"/>
          <w:numId w:val="1"/>
        </w:numPr>
        <w:spacing w:after="0"/>
        <w:jc w:val="both"/>
        <w:rPr>
          <w:rFonts w:ascii="Times New Roman" w:hAnsi="Times New Roman" w:cs="Times New Roman"/>
          <w:i/>
        </w:rPr>
      </w:pPr>
      <w:r w:rsidRPr="00B111F4">
        <w:rPr>
          <w:rFonts w:ascii="Times New Roman" w:hAnsi="Times New Roman" w:cs="Times New Roman"/>
          <w:i/>
        </w:rPr>
        <w:t>obstarání všech příslušných výpisů z  katastru nemovitostí</w:t>
      </w:r>
      <w:r w:rsidR="0063434A">
        <w:rPr>
          <w:rFonts w:ascii="Times New Roman" w:hAnsi="Times New Roman" w:cs="Times New Roman"/>
          <w:i/>
        </w:rPr>
        <w:t>,</w:t>
      </w:r>
    </w:p>
    <w:p w14:paraId="3AF81537" w14:textId="77777777" w:rsidR="00351B85" w:rsidRPr="00B111F4" w:rsidRDefault="00351B85" w:rsidP="00351B85">
      <w:pPr>
        <w:pStyle w:val="Odstavecseseznamem"/>
        <w:numPr>
          <w:ilvl w:val="0"/>
          <w:numId w:val="1"/>
        </w:numPr>
        <w:tabs>
          <w:tab w:val="left" w:pos="1352"/>
        </w:tabs>
        <w:spacing w:after="0"/>
        <w:jc w:val="both"/>
        <w:rPr>
          <w:rFonts w:ascii="Times New Roman" w:hAnsi="Times New Roman" w:cs="Times New Roman"/>
          <w:i/>
        </w:rPr>
      </w:pPr>
      <w:r w:rsidRPr="00B111F4">
        <w:rPr>
          <w:rFonts w:ascii="Times New Roman" w:hAnsi="Times New Roman" w:cs="Times New Roman"/>
          <w:i/>
        </w:rPr>
        <w:t>dohledávání neznámých, neurčených a nedosažitelných vlastníků a řešení těchto případů</w:t>
      </w:r>
      <w:r w:rsidR="0063434A">
        <w:rPr>
          <w:rFonts w:ascii="Times New Roman" w:hAnsi="Times New Roman" w:cs="Times New Roman"/>
          <w:i/>
        </w:rPr>
        <w:t>,</w:t>
      </w:r>
    </w:p>
    <w:p w14:paraId="5A52C183" w14:textId="77777777" w:rsidR="00351B85" w:rsidRPr="00B111F4" w:rsidRDefault="00351B85" w:rsidP="00351B85">
      <w:pPr>
        <w:pStyle w:val="Odstavecseseznamem"/>
        <w:numPr>
          <w:ilvl w:val="0"/>
          <w:numId w:val="1"/>
        </w:numPr>
        <w:tabs>
          <w:tab w:val="left" w:pos="1352"/>
        </w:tabs>
        <w:spacing w:after="0"/>
        <w:jc w:val="both"/>
        <w:rPr>
          <w:rFonts w:ascii="Times New Roman" w:hAnsi="Times New Roman" w:cs="Times New Roman"/>
          <w:i/>
        </w:rPr>
      </w:pPr>
      <w:r w:rsidRPr="00B111F4">
        <w:rPr>
          <w:rFonts w:ascii="Times New Roman" w:hAnsi="Times New Roman" w:cs="Times New Roman"/>
          <w:i/>
        </w:rPr>
        <w:t>sestavení návrhů všech typů smluv podle předem schváleného vzoru, zejména smlouvy typu: kupní smlouva, nájemní smlouva, smlouva o výpůjčce apod.</w:t>
      </w:r>
      <w:r w:rsidR="0063434A">
        <w:rPr>
          <w:rFonts w:ascii="Times New Roman" w:hAnsi="Times New Roman" w:cs="Times New Roman"/>
          <w:i/>
        </w:rPr>
        <w:t>,</w:t>
      </w:r>
    </w:p>
    <w:p w14:paraId="33D692F6" w14:textId="77777777" w:rsidR="00351B85" w:rsidRPr="00B111F4"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jednání s vlastníky – fyzickými a právnickými osobami a jejich zástupci</w:t>
      </w:r>
      <w:r w:rsidR="0063434A">
        <w:rPr>
          <w:rFonts w:ascii="Times New Roman" w:hAnsi="Times New Roman" w:cs="Times New Roman"/>
          <w:i/>
        </w:rPr>
        <w:t>,</w:t>
      </w:r>
    </w:p>
    <w:p w14:paraId="49D0AF13" w14:textId="77777777" w:rsidR="004B12A5" w:rsidRPr="00257F4D" w:rsidRDefault="004B12A5" w:rsidP="004B12A5">
      <w:pPr>
        <w:pStyle w:val="Odstavecseseznamem"/>
        <w:numPr>
          <w:ilvl w:val="0"/>
          <w:numId w:val="1"/>
        </w:numPr>
        <w:tabs>
          <w:tab w:val="left" w:pos="2792"/>
        </w:tabs>
        <w:spacing w:after="0"/>
        <w:jc w:val="both"/>
        <w:rPr>
          <w:rFonts w:ascii="Times New Roman" w:hAnsi="Times New Roman" w:cs="Times New Roman"/>
          <w:i/>
        </w:rPr>
      </w:pPr>
      <w:r>
        <w:rPr>
          <w:rFonts w:ascii="Times New Roman" w:hAnsi="Times New Roman" w:cs="Times New Roman"/>
          <w:i/>
        </w:rPr>
        <w:t>technická pomoc při</w:t>
      </w:r>
      <w:r w:rsidRPr="00257F4D">
        <w:rPr>
          <w:rFonts w:ascii="Times New Roman" w:hAnsi="Times New Roman" w:cs="Times New Roman"/>
          <w:i/>
        </w:rPr>
        <w:t xml:space="preserve"> projednání </w:t>
      </w:r>
    </w:p>
    <w:p w14:paraId="65D93F38" w14:textId="77777777" w:rsidR="004B12A5" w:rsidRPr="00257F4D" w:rsidRDefault="004B12A5" w:rsidP="004B12A5">
      <w:pPr>
        <w:pStyle w:val="Odstavecseseznamem"/>
        <w:numPr>
          <w:ilvl w:val="1"/>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 xml:space="preserve">dědictví, </w:t>
      </w:r>
    </w:p>
    <w:p w14:paraId="5A5B46F2" w14:textId="77777777" w:rsidR="004B12A5" w:rsidRPr="00257F4D" w:rsidRDefault="004B12A5" w:rsidP="004B12A5">
      <w:pPr>
        <w:pStyle w:val="Odstavecseseznamem"/>
        <w:numPr>
          <w:ilvl w:val="1"/>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 xml:space="preserve">odstranění zástavních práv (jednání s věřiteli), </w:t>
      </w:r>
    </w:p>
    <w:p w14:paraId="7ABD9890" w14:textId="77777777" w:rsidR="004B12A5" w:rsidRPr="00257F4D" w:rsidRDefault="004B12A5" w:rsidP="004B12A5">
      <w:pPr>
        <w:pStyle w:val="Odstavecseseznamem"/>
        <w:numPr>
          <w:ilvl w:val="1"/>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odstranění duplicitních zápisů vlastnictví a jiných překážek bránících uzavření smlouvy, popř. vkladu do KN</w:t>
      </w:r>
      <w:r>
        <w:rPr>
          <w:rFonts w:ascii="Times New Roman" w:hAnsi="Times New Roman" w:cs="Times New Roman"/>
          <w:i/>
        </w:rPr>
        <w:t>,</w:t>
      </w:r>
    </w:p>
    <w:p w14:paraId="5692C6AB" w14:textId="77777777" w:rsidR="00351B85" w:rsidRPr="00B111F4"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jednání s příslušnými katastrálními úřady vedoucí k zápisu geometrických plánů do KN a povolení vkladu do KN</w:t>
      </w:r>
      <w:r w:rsidR="0063434A">
        <w:rPr>
          <w:rFonts w:ascii="Times New Roman" w:hAnsi="Times New Roman" w:cs="Times New Roman"/>
          <w:i/>
        </w:rPr>
        <w:t>,</w:t>
      </w:r>
    </w:p>
    <w:p w14:paraId="57DC7FC9" w14:textId="77777777" w:rsidR="00351B85" w:rsidRPr="00B111F4"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podávání návrhů na vklad (kupní smlouvy aj.) a na záznam do KN (smlouvy o převodu aj.)</w:t>
      </w:r>
      <w:r w:rsidR="0063434A">
        <w:rPr>
          <w:rFonts w:ascii="Times New Roman" w:hAnsi="Times New Roman" w:cs="Times New Roman"/>
          <w:i/>
        </w:rPr>
        <w:t>,</w:t>
      </w:r>
    </w:p>
    <w:p w14:paraId="411F30EA" w14:textId="77777777" w:rsidR="00351B85" w:rsidRPr="00B111F4"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zajištění, sestavení a uzavření smluv o přeložkách inženýrských sítí, komunikací aj. dle vzorových smluvních dokumentů</w:t>
      </w:r>
      <w:r w:rsidR="0063434A">
        <w:rPr>
          <w:rFonts w:ascii="Times New Roman" w:hAnsi="Times New Roman" w:cs="Times New Roman"/>
          <w:i/>
        </w:rPr>
        <w:t>,</w:t>
      </w:r>
    </w:p>
    <w:p w14:paraId="64A45440" w14:textId="77777777" w:rsidR="00351B85" w:rsidRPr="00B111F4"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podávání návrhů na vklad kompletních smluv o zřízení věcného břemene</w:t>
      </w:r>
      <w:r w:rsidR="005D49A9">
        <w:rPr>
          <w:rFonts w:ascii="Times New Roman" w:hAnsi="Times New Roman" w:cs="Times New Roman"/>
          <w:i/>
        </w:rPr>
        <w:t xml:space="preserve"> (služebnosti)</w:t>
      </w:r>
      <w:r w:rsidR="0063434A">
        <w:rPr>
          <w:rFonts w:ascii="Times New Roman" w:hAnsi="Times New Roman" w:cs="Times New Roman"/>
          <w:i/>
        </w:rPr>
        <w:t>,</w:t>
      </w:r>
    </w:p>
    <w:p w14:paraId="0F4113E3" w14:textId="77777777" w:rsidR="00351B85" w:rsidRPr="00B111F4"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zajištění a uzavření smluv o budoucím převzetí stavebních objektů (obce, kraje, povodí apod.) dle schváleného smluvního vzoru</w:t>
      </w:r>
      <w:r w:rsidR="0063434A">
        <w:rPr>
          <w:rFonts w:ascii="Times New Roman" w:hAnsi="Times New Roman" w:cs="Times New Roman"/>
          <w:i/>
        </w:rPr>
        <w:t>,</w:t>
      </w:r>
    </w:p>
    <w:p w14:paraId="4EA4AFE0" w14:textId="77777777" w:rsidR="00351B85" w:rsidRPr="00257F4D"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B111F4">
        <w:rPr>
          <w:rFonts w:ascii="Times New Roman" w:hAnsi="Times New Roman" w:cs="Times New Roman"/>
          <w:i/>
        </w:rPr>
        <w:t>zajištění podkladů pro vypracování návrhů na zahájení v</w:t>
      </w:r>
      <w:r w:rsidR="004B12A5">
        <w:rPr>
          <w:rFonts w:ascii="Times New Roman" w:hAnsi="Times New Roman" w:cs="Times New Roman"/>
          <w:i/>
        </w:rPr>
        <w:t>yvlastňovacích řízení odnětím a </w:t>
      </w:r>
      <w:r w:rsidRPr="00B111F4">
        <w:rPr>
          <w:rFonts w:ascii="Times New Roman" w:hAnsi="Times New Roman" w:cs="Times New Roman"/>
          <w:i/>
        </w:rPr>
        <w:t xml:space="preserve">omezením </w:t>
      </w:r>
      <w:r w:rsidRPr="00257F4D">
        <w:rPr>
          <w:rFonts w:ascii="Times New Roman" w:hAnsi="Times New Roman" w:cs="Times New Roman"/>
          <w:i/>
        </w:rPr>
        <w:t>vlastnického práva, a to zejména: mapových podkladů, geometrických plánů, znaleckých posudků atd.</w:t>
      </w:r>
      <w:r w:rsidR="0063434A">
        <w:rPr>
          <w:rFonts w:ascii="Times New Roman" w:hAnsi="Times New Roman" w:cs="Times New Roman"/>
          <w:i/>
        </w:rPr>
        <w:t>,</w:t>
      </w:r>
    </w:p>
    <w:p w14:paraId="1EFBF7FF" w14:textId="77777777" w:rsidR="00351B85" w:rsidRPr="00257F4D" w:rsidRDefault="00351B85" w:rsidP="00351B85">
      <w:pPr>
        <w:pStyle w:val="Odstavecseseznamem"/>
        <w:numPr>
          <w:ilvl w:val="0"/>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zajištění souhlasu vlastníků k dotčení ochranného pásma lesa (50 m od okraje lesa) a zajištění souhlasu vl</w:t>
      </w:r>
      <w:r w:rsidR="0063434A">
        <w:rPr>
          <w:rFonts w:ascii="Times New Roman" w:hAnsi="Times New Roman" w:cs="Times New Roman"/>
          <w:i/>
        </w:rPr>
        <w:t>astníků s odnětím ze ZPF, PUPFL,</w:t>
      </w:r>
    </w:p>
    <w:p w14:paraId="4365C063" w14:textId="77777777" w:rsidR="00562386" w:rsidRPr="00AE645E" w:rsidRDefault="00562386" w:rsidP="00562386">
      <w:pPr>
        <w:pStyle w:val="Odstavecseseznamem"/>
        <w:numPr>
          <w:ilvl w:val="0"/>
          <w:numId w:val="1"/>
        </w:numPr>
        <w:tabs>
          <w:tab w:val="left" w:pos="2792"/>
        </w:tabs>
        <w:spacing w:after="0"/>
        <w:jc w:val="both"/>
        <w:rPr>
          <w:rFonts w:ascii="Times New Roman" w:hAnsi="Times New Roman" w:cs="Times New Roman"/>
          <w:i/>
        </w:rPr>
      </w:pPr>
      <w:r w:rsidRPr="00AE645E">
        <w:rPr>
          <w:rFonts w:ascii="Times New Roman" w:hAnsi="Times New Roman" w:cs="Times New Roman"/>
          <w:i/>
        </w:rPr>
        <w:t>u staveb podléhajících posouzení dle zákona č. 100/2001 Sb. (EIA) zajištění verifikačního závazného stanoviska ("coherence stamp") MŽP ve smyslu novelizovaného zákona č.</w:t>
      </w:r>
      <w:r w:rsidR="004B12A5">
        <w:rPr>
          <w:rFonts w:ascii="Times New Roman" w:hAnsi="Times New Roman" w:cs="Times New Roman"/>
          <w:i/>
        </w:rPr>
        <w:t> </w:t>
      </w:r>
      <w:r w:rsidRPr="00AE645E">
        <w:rPr>
          <w:rFonts w:ascii="Times New Roman" w:hAnsi="Times New Roman" w:cs="Times New Roman"/>
          <w:i/>
        </w:rPr>
        <w:t>100/2001 Sb. (EIA)</w:t>
      </w:r>
      <w:r w:rsidR="0063434A">
        <w:rPr>
          <w:rFonts w:ascii="Times New Roman" w:hAnsi="Times New Roman" w:cs="Times New Roman"/>
          <w:i/>
        </w:rPr>
        <w:t>,</w:t>
      </w:r>
    </w:p>
    <w:p w14:paraId="31926C22" w14:textId="77777777" w:rsidR="00562386" w:rsidRPr="00257F4D" w:rsidRDefault="00562386" w:rsidP="00562386">
      <w:pPr>
        <w:pStyle w:val="Odstavecseseznamem"/>
        <w:numPr>
          <w:ilvl w:val="0"/>
          <w:numId w:val="1"/>
        </w:numPr>
        <w:tabs>
          <w:tab w:val="left" w:pos="2792"/>
        </w:tabs>
        <w:spacing w:after="0"/>
        <w:jc w:val="both"/>
        <w:rPr>
          <w:rFonts w:ascii="Times New Roman" w:hAnsi="Times New Roman" w:cs="Times New Roman"/>
          <w:i/>
        </w:rPr>
      </w:pPr>
      <w:r w:rsidRPr="00257F4D">
        <w:rPr>
          <w:rFonts w:ascii="Times New Roman" w:hAnsi="Times New Roman" w:cs="Times New Roman"/>
          <w:i/>
        </w:rPr>
        <w:t>kompletace uzavřených smluv a souvisejících podkladů pro podání žádosti o stavební povolení</w:t>
      </w:r>
      <w:r w:rsidR="0063434A">
        <w:rPr>
          <w:rFonts w:ascii="Times New Roman" w:hAnsi="Times New Roman" w:cs="Times New Roman"/>
          <w:i/>
        </w:rPr>
        <w:t>,</w:t>
      </w:r>
    </w:p>
    <w:p w14:paraId="594B29D8" w14:textId="77777777" w:rsidR="00562386" w:rsidRPr="00AE645E" w:rsidRDefault="00562386" w:rsidP="00562386">
      <w:pPr>
        <w:pStyle w:val="Odstavecseseznamem"/>
        <w:numPr>
          <w:ilvl w:val="0"/>
          <w:numId w:val="1"/>
        </w:numPr>
        <w:tabs>
          <w:tab w:val="left" w:pos="2792"/>
        </w:tabs>
        <w:spacing w:after="0"/>
        <w:jc w:val="both"/>
        <w:rPr>
          <w:rFonts w:ascii="Times New Roman" w:hAnsi="Times New Roman" w:cs="Times New Roman"/>
          <w:i/>
        </w:rPr>
      </w:pPr>
      <w:r w:rsidRPr="00AE645E">
        <w:rPr>
          <w:rFonts w:ascii="Times New Roman" w:hAnsi="Times New Roman" w:cs="Times New Roman"/>
          <w:i/>
        </w:rPr>
        <w:t>kompletace a doplnění podkladů, vyjádření, stanovisek, sestavení</w:t>
      </w:r>
      <w:r>
        <w:rPr>
          <w:rFonts w:ascii="Times New Roman" w:hAnsi="Times New Roman" w:cs="Times New Roman"/>
          <w:i/>
        </w:rPr>
        <w:t xml:space="preserve"> úplné a bezvadné</w:t>
      </w:r>
      <w:r w:rsidRPr="00AE645E">
        <w:rPr>
          <w:rFonts w:ascii="Times New Roman" w:hAnsi="Times New Roman" w:cs="Times New Roman"/>
          <w:i/>
        </w:rPr>
        <w:t xml:space="preserve"> žádost</w:t>
      </w:r>
      <w:r>
        <w:rPr>
          <w:rFonts w:ascii="Times New Roman" w:hAnsi="Times New Roman" w:cs="Times New Roman"/>
          <w:i/>
        </w:rPr>
        <w:t>i</w:t>
      </w:r>
      <w:r w:rsidRPr="00AE645E">
        <w:rPr>
          <w:rFonts w:ascii="Times New Roman" w:hAnsi="Times New Roman" w:cs="Times New Roman"/>
          <w:i/>
        </w:rPr>
        <w:t xml:space="preserve"> o vydání stavebního povolení a jeho podání u příslušného stavebního úřadu, včetně zajištění </w:t>
      </w:r>
      <w:r w:rsidRPr="00AE645E">
        <w:rPr>
          <w:rFonts w:ascii="Times New Roman" w:hAnsi="Times New Roman" w:cs="Times New Roman"/>
          <w:i/>
        </w:rPr>
        <w:lastRenderedPageBreak/>
        <w:t>dalších podkladů dle požadavků příslušného stavebního úřadu v rámci stavebního řízení, účast na jednáních, předání pravomocného stavebního povolení, příp. součinnost při odvolacím řízení</w:t>
      </w:r>
      <w:r w:rsidR="0063434A">
        <w:rPr>
          <w:rFonts w:ascii="Times New Roman" w:hAnsi="Times New Roman" w:cs="Times New Roman"/>
          <w:i/>
        </w:rPr>
        <w:t>,</w:t>
      </w:r>
    </w:p>
    <w:p w14:paraId="339126F9" w14:textId="77777777" w:rsidR="00562386" w:rsidRPr="00B111F4" w:rsidRDefault="00562386" w:rsidP="00562386">
      <w:pPr>
        <w:pStyle w:val="Odstavecseseznamem"/>
        <w:numPr>
          <w:ilvl w:val="0"/>
          <w:numId w:val="1"/>
        </w:numPr>
        <w:spacing w:after="0"/>
        <w:jc w:val="both"/>
        <w:rPr>
          <w:rFonts w:ascii="Times New Roman" w:hAnsi="Times New Roman" w:cs="Times New Roman"/>
        </w:rPr>
      </w:pPr>
      <w:r w:rsidRPr="00B111F4">
        <w:rPr>
          <w:rFonts w:ascii="Times New Roman" w:hAnsi="Times New Roman" w:cs="Times New Roman"/>
          <w:i/>
        </w:rPr>
        <w:t>technická pomoc při vyvlastňovacím řízení (trvalých záborů a věcných břemen)</w:t>
      </w:r>
      <w:r w:rsidR="0063434A">
        <w:rPr>
          <w:rFonts w:ascii="Times New Roman" w:hAnsi="Times New Roman" w:cs="Times New Roman"/>
          <w:i/>
        </w:rPr>
        <w:t>.</w:t>
      </w:r>
    </w:p>
    <w:p w14:paraId="629100B0" w14:textId="77777777" w:rsidR="00351B85" w:rsidRDefault="00351B85" w:rsidP="002D7ABC">
      <w:pPr>
        <w:pStyle w:val="Odstavecseseznamem"/>
        <w:spacing w:after="0"/>
        <w:ind w:left="1440"/>
        <w:jc w:val="both"/>
        <w:rPr>
          <w:rStyle w:val="Nadpis4Char"/>
          <w:rFonts w:ascii="Times New Roman" w:eastAsiaTheme="minorHAnsi" w:hAnsi="Times New Roman" w:cs="Times New Roman"/>
          <w:bCs w:val="0"/>
          <w:i w:val="0"/>
          <w:iCs w:val="0"/>
          <w:color w:val="auto"/>
        </w:rPr>
      </w:pPr>
    </w:p>
    <w:p w14:paraId="6FD43ECB" w14:textId="77777777" w:rsidR="00925ECD" w:rsidRDefault="00925ECD" w:rsidP="00CF6F15">
      <w:pPr>
        <w:pStyle w:val="Odstavecseseznamem"/>
        <w:spacing w:after="0"/>
        <w:ind w:left="0"/>
        <w:jc w:val="both"/>
        <w:rPr>
          <w:rFonts w:ascii="Times New Roman" w:hAnsi="Times New Roman" w:cs="Times New Roman"/>
        </w:rPr>
      </w:pPr>
      <w:r w:rsidRPr="00DD0053">
        <w:rPr>
          <w:rFonts w:ascii="Times New Roman" w:hAnsi="Times New Roman" w:cs="Times New Roman"/>
        </w:rPr>
        <w:t xml:space="preserve">Pro odstranění všech pochybností zajistí </w:t>
      </w:r>
      <w:r>
        <w:rPr>
          <w:rFonts w:ascii="Times New Roman" w:hAnsi="Times New Roman" w:cs="Times New Roman"/>
        </w:rPr>
        <w:t xml:space="preserve">nejprve </w:t>
      </w:r>
      <w:r w:rsidRPr="00DD0053">
        <w:rPr>
          <w:rFonts w:ascii="Times New Roman" w:hAnsi="Times New Roman" w:cs="Times New Roman"/>
        </w:rPr>
        <w:t xml:space="preserve">externí subjekt zmocněný k provádění inženýrské činnosti a majetkoprávní přípravy stanovisko </w:t>
      </w:r>
      <w:r w:rsidR="007419A9">
        <w:rPr>
          <w:rFonts w:ascii="Times New Roman" w:hAnsi="Times New Roman" w:cs="Times New Roman"/>
        </w:rPr>
        <w:t>příslušného</w:t>
      </w:r>
      <w:r w:rsidRPr="00DD0053">
        <w:rPr>
          <w:rFonts w:ascii="Times New Roman" w:hAnsi="Times New Roman" w:cs="Times New Roman"/>
        </w:rPr>
        <w:t xml:space="preserve"> úřadu, které potvrdí splnění podmínek použití zákona č. 416/2009 Sb</w:t>
      </w:r>
      <w:r w:rsidR="00ED6CF7">
        <w:rPr>
          <w:rFonts w:ascii="Times New Roman" w:hAnsi="Times New Roman" w:cs="Times New Roman"/>
        </w:rPr>
        <w:t>.</w:t>
      </w:r>
      <w:r w:rsidRPr="00DD0053">
        <w:rPr>
          <w:rFonts w:ascii="Times New Roman" w:hAnsi="Times New Roman" w:cs="Times New Roman"/>
        </w:rPr>
        <w:t>, konkrétně § 1 odst. 2</w:t>
      </w:r>
      <w:r>
        <w:rPr>
          <w:rFonts w:ascii="Times New Roman" w:hAnsi="Times New Roman" w:cs="Times New Roman"/>
        </w:rPr>
        <w:t xml:space="preserve">., </w:t>
      </w:r>
      <w:r w:rsidR="00072458">
        <w:rPr>
          <w:rFonts w:ascii="Times New Roman" w:hAnsi="Times New Roman" w:cs="Times New Roman"/>
        </w:rPr>
        <w:t xml:space="preserve">kdy bude následovat postup dle odst. 3.2. písm. a), </w:t>
      </w:r>
      <w:r>
        <w:rPr>
          <w:rFonts w:ascii="Times New Roman" w:hAnsi="Times New Roman" w:cs="Times New Roman"/>
        </w:rPr>
        <w:t>anebo splnění podmínek použití obecných právních předpisů</w:t>
      </w:r>
      <w:r w:rsidR="00072458">
        <w:rPr>
          <w:rFonts w:ascii="Times New Roman" w:hAnsi="Times New Roman" w:cs="Times New Roman"/>
        </w:rPr>
        <w:t xml:space="preserve">, kdy bude následovat postup dle odst. 3.2. </w:t>
      </w:r>
    </w:p>
    <w:p w14:paraId="3C79F04D" w14:textId="77777777" w:rsidR="00925ECD" w:rsidRPr="004B12A5" w:rsidRDefault="00072458" w:rsidP="004B12A5">
      <w:pPr>
        <w:pStyle w:val="Nadpis2"/>
        <w:numPr>
          <w:ilvl w:val="1"/>
          <w:numId w:val="24"/>
        </w:numPr>
        <w:rPr>
          <w:rFonts w:ascii="Times New Roman" w:hAnsi="Times New Roman" w:cs="Times New Roman"/>
        </w:rPr>
      </w:pPr>
      <w:r>
        <w:rPr>
          <w:rFonts w:ascii="Times New Roman" w:hAnsi="Times New Roman" w:cs="Times New Roman"/>
        </w:rPr>
        <w:t>Majetkoprávní příprava ostatních staveb</w:t>
      </w:r>
    </w:p>
    <w:p w14:paraId="2D048BDF" w14:textId="77777777" w:rsidR="00925ECD" w:rsidRDefault="00035DA2" w:rsidP="004B12A5">
      <w:pPr>
        <w:spacing w:before="120" w:after="0"/>
        <w:jc w:val="both"/>
        <w:rPr>
          <w:rFonts w:ascii="Times New Roman" w:hAnsi="Times New Roman" w:cs="Times New Roman"/>
        </w:rPr>
      </w:pPr>
      <w:r w:rsidRPr="002E3ECF">
        <w:rPr>
          <w:rFonts w:ascii="Times New Roman" w:hAnsi="Times New Roman" w:cs="Times New Roman"/>
        </w:rPr>
        <w:t>Pokud nebudou splněny podmínky pro použití zákona č. 416/2009 Sb., bude postupováno dle obecných prá</w:t>
      </w:r>
      <w:r w:rsidR="00FF2AF4" w:rsidRPr="002E3ECF">
        <w:rPr>
          <w:rFonts w:ascii="Times New Roman" w:hAnsi="Times New Roman" w:cs="Times New Roman"/>
        </w:rPr>
        <w:t xml:space="preserve">vních předpisů (stavební zákon, </w:t>
      </w:r>
      <w:r w:rsidRPr="002E3ECF">
        <w:rPr>
          <w:rFonts w:ascii="Times New Roman" w:hAnsi="Times New Roman" w:cs="Times New Roman"/>
        </w:rPr>
        <w:t>občanský zákoník, silniční zákon, atd.),</w:t>
      </w:r>
      <w:r w:rsidR="00E0591E" w:rsidRPr="002E3ECF">
        <w:rPr>
          <w:rFonts w:ascii="Times New Roman" w:hAnsi="Times New Roman" w:cs="Times New Roman"/>
        </w:rPr>
        <w:t xml:space="preserve"> V případě nutnosti zajistit vyvlastněn</w:t>
      </w:r>
      <w:r w:rsidR="004B12A5">
        <w:rPr>
          <w:rFonts w:ascii="Times New Roman" w:hAnsi="Times New Roman" w:cs="Times New Roman"/>
        </w:rPr>
        <w:t>í bude výhradně postupováno dle z</w:t>
      </w:r>
      <w:r w:rsidR="00E0591E" w:rsidRPr="002E3ECF">
        <w:rPr>
          <w:rFonts w:ascii="Times New Roman" w:hAnsi="Times New Roman" w:cs="Times New Roman"/>
        </w:rPr>
        <w:t>ákona č. 184/2006 Sb., ve spojení s</w:t>
      </w:r>
      <w:r w:rsidR="004B12A5">
        <w:rPr>
          <w:rFonts w:ascii="Times New Roman" w:hAnsi="Times New Roman" w:cs="Times New Roman"/>
        </w:rPr>
        <w:t xml:space="preserve"> ustanovením § 17 odst. 2 písm. </w:t>
      </w:r>
      <w:r w:rsidR="00E0591E" w:rsidRPr="002E3ECF">
        <w:rPr>
          <w:rFonts w:ascii="Times New Roman" w:hAnsi="Times New Roman" w:cs="Times New Roman"/>
        </w:rPr>
        <w:t>b) zákona č. 13/1997 Sb.</w:t>
      </w:r>
    </w:p>
    <w:p w14:paraId="2276B1F2" w14:textId="77777777" w:rsidR="00E0591E" w:rsidRDefault="00E0591E" w:rsidP="004B12A5">
      <w:pPr>
        <w:spacing w:before="120" w:after="0"/>
        <w:jc w:val="both"/>
        <w:rPr>
          <w:rFonts w:ascii="Times New Roman" w:hAnsi="Times New Roman" w:cs="Times New Roman"/>
        </w:rPr>
      </w:pPr>
      <w:r>
        <w:rPr>
          <w:rFonts w:ascii="Times New Roman" w:hAnsi="Times New Roman" w:cs="Times New Roman"/>
        </w:rPr>
        <w:t xml:space="preserve">Postup majetkoprávní přípravy </w:t>
      </w:r>
      <w:r w:rsidR="00925ECD">
        <w:rPr>
          <w:rFonts w:ascii="Times New Roman" w:hAnsi="Times New Roman" w:cs="Times New Roman"/>
        </w:rPr>
        <w:t xml:space="preserve">v tomto případě </w:t>
      </w:r>
      <w:r>
        <w:rPr>
          <w:rFonts w:ascii="Times New Roman" w:hAnsi="Times New Roman" w:cs="Times New Roman"/>
        </w:rPr>
        <w:t>bude proveden v</w:t>
      </w:r>
      <w:r w:rsidR="00925ECD">
        <w:rPr>
          <w:rFonts w:ascii="Times New Roman" w:hAnsi="Times New Roman" w:cs="Times New Roman"/>
        </w:rPr>
        <w:t xml:space="preserve"> obdobném </w:t>
      </w:r>
      <w:r>
        <w:rPr>
          <w:rFonts w:ascii="Times New Roman" w:hAnsi="Times New Roman" w:cs="Times New Roman"/>
        </w:rPr>
        <w:t>rozsahu</w:t>
      </w:r>
      <w:r w:rsidR="00925ECD">
        <w:rPr>
          <w:rFonts w:ascii="Times New Roman" w:hAnsi="Times New Roman" w:cs="Times New Roman"/>
        </w:rPr>
        <w:t xml:space="preserve">, který je stanoven </w:t>
      </w:r>
      <w:r>
        <w:rPr>
          <w:rFonts w:ascii="Times New Roman" w:hAnsi="Times New Roman" w:cs="Times New Roman"/>
        </w:rPr>
        <w:t>v čl. II. tohoto pokynu</w:t>
      </w:r>
      <w:r w:rsidR="00925ECD">
        <w:rPr>
          <w:rFonts w:ascii="Times New Roman" w:hAnsi="Times New Roman" w:cs="Times New Roman"/>
        </w:rPr>
        <w:t>,</w:t>
      </w:r>
      <w:r>
        <w:rPr>
          <w:rFonts w:ascii="Times New Roman" w:hAnsi="Times New Roman" w:cs="Times New Roman"/>
        </w:rPr>
        <w:t xml:space="preserve"> avšak </w:t>
      </w:r>
      <w:r w:rsidRPr="00DD0053">
        <w:rPr>
          <w:rFonts w:ascii="Times New Roman" w:hAnsi="Times New Roman" w:cs="Times New Roman"/>
        </w:rPr>
        <w:t>s přihlédnutím k povaze a rozsahu dané majetkoprávní přípravy ostatních staveb</w:t>
      </w:r>
      <w:r w:rsidR="00B30CD8">
        <w:rPr>
          <w:rFonts w:ascii="Times New Roman" w:hAnsi="Times New Roman" w:cs="Times New Roman"/>
        </w:rPr>
        <w:t xml:space="preserve">, zejména pak s přihlédnutím ke stanovení kupní ceny nemovitosti znaleckým posudkem jako </w:t>
      </w:r>
      <w:r w:rsidR="00B30CD8" w:rsidRPr="00B30CD8">
        <w:rPr>
          <w:rFonts w:ascii="Times New Roman" w:hAnsi="Times New Roman" w:cs="Times New Roman"/>
        </w:rPr>
        <w:t>cen</w:t>
      </w:r>
      <w:r w:rsidR="00B30CD8">
        <w:rPr>
          <w:rFonts w:ascii="Times New Roman" w:hAnsi="Times New Roman" w:cs="Times New Roman"/>
        </w:rPr>
        <w:t>y</w:t>
      </w:r>
      <w:r w:rsidR="00B30CD8" w:rsidRPr="00B30CD8">
        <w:rPr>
          <w:rFonts w:ascii="Times New Roman" w:hAnsi="Times New Roman" w:cs="Times New Roman"/>
        </w:rPr>
        <w:t xml:space="preserve"> nemovitosti v místě a čase obvykl</w:t>
      </w:r>
      <w:r w:rsidR="00B30CD8">
        <w:rPr>
          <w:rFonts w:ascii="Times New Roman" w:hAnsi="Times New Roman" w:cs="Times New Roman"/>
        </w:rPr>
        <w:t>é.</w:t>
      </w:r>
      <w:r w:rsidR="007B59AD">
        <w:rPr>
          <w:rFonts w:ascii="Times New Roman" w:hAnsi="Times New Roman" w:cs="Times New Roman"/>
        </w:rPr>
        <w:t xml:space="preserve"> Bude řešeno prostřednictvím vzorů smluv zpracovaných KSÚS.</w:t>
      </w:r>
    </w:p>
    <w:p w14:paraId="3E9552C7" w14:textId="77777777" w:rsidR="00321B47" w:rsidRDefault="002E3ECF" w:rsidP="002E3ECF">
      <w:pPr>
        <w:pStyle w:val="Nadpis1"/>
        <w:numPr>
          <w:ilvl w:val="0"/>
          <w:numId w:val="24"/>
        </w:numPr>
        <w:jc w:val="center"/>
        <w:rPr>
          <w:rFonts w:ascii="Times New Roman" w:hAnsi="Times New Roman" w:cs="Times New Roman"/>
        </w:rPr>
      </w:pPr>
      <w:r>
        <w:rPr>
          <w:rFonts w:ascii="Times New Roman" w:hAnsi="Times New Roman" w:cs="Times New Roman"/>
        </w:rPr>
        <w:t xml:space="preserve"> </w:t>
      </w:r>
      <w:r w:rsidR="0017383E">
        <w:rPr>
          <w:rFonts w:ascii="Times New Roman" w:hAnsi="Times New Roman" w:cs="Times New Roman"/>
        </w:rPr>
        <w:t>Společná</w:t>
      </w:r>
      <w:r>
        <w:rPr>
          <w:rFonts w:ascii="Times New Roman" w:hAnsi="Times New Roman" w:cs="Times New Roman"/>
        </w:rPr>
        <w:t xml:space="preserve"> ustanovení</w:t>
      </w:r>
    </w:p>
    <w:p w14:paraId="0195692C" w14:textId="77777777" w:rsidR="0017383E" w:rsidRPr="00A772AC" w:rsidRDefault="0017383E" w:rsidP="00A772AC">
      <w:pPr>
        <w:pStyle w:val="Nadpis4"/>
        <w:rPr>
          <w:rFonts w:ascii="Times New Roman" w:hAnsi="Times New Roman" w:cs="Times New Roman"/>
          <w:i w:val="0"/>
          <w:iCs w:val="0"/>
          <w:sz w:val="26"/>
          <w:szCs w:val="26"/>
        </w:rPr>
      </w:pPr>
      <w:r w:rsidRPr="0017383E">
        <w:rPr>
          <w:rFonts w:ascii="Times New Roman" w:hAnsi="Times New Roman" w:cs="Times New Roman"/>
          <w:i w:val="0"/>
          <w:iCs w:val="0"/>
          <w:sz w:val="26"/>
          <w:szCs w:val="26"/>
        </w:rPr>
        <w:t>4.1</w:t>
      </w:r>
      <w:r w:rsidR="0034133B">
        <w:rPr>
          <w:rFonts w:ascii="Times New Roman" w:hAnsi="Times New Roman" w:cs="Times New Roman"/>
          <w:i w:val="0"/>
          <w:iCs w:val="0"/>
          <w:sz w:val="26"/>
          <w:szCs w:val="26"/>
        </w:rPr>
        <w:t>.</w:t>
      </w:r>
      <w:r w:rsidRPr="0017383E">
        <w:rPr>
          <w:rFonts w:ascii="Times New Roman" w:hAnsi="Times New Roman" w:cs="Times New Roman"/>
        </w:rPr>
        <w:t xml:space="preserve"> </w:t>
      </w:r>
      <w:r w:rsidRPr="0017383E">
        <w:rPr>
          <w:rFonts w:ascii="Times New Roman" w:hAnsi="Times New Roman" w:cs="Times New Roman"/>
          <w:i w:val="0"/>
          <w:iCs w:val="0"/>
          <w:sz w:val="26"/>
          <w:szCs w:val="26"/>
        </w:rPr>
        <w:t xml:space="preserve">Zveřejňování smluv </w:t>
      </w:r>
    </w:p>
    <w:p w14:paraId="5BF07E65" w14:textId="77777777" w:rsidR="0017383E" w:rsidRPr="0017383E" w:rsidRDefault="0017383E" w:rsidP="00A772AC">
      <w:pPr>
        <w:spacing w:before="120" w:after="0"/>
        <w:jc w:val="both"/>
        <w:rPr>
          <w:rFonts w:ascii="Times New Roman" w:hAnsi="Times New Roman" w:cs="Times New Roman"/>
        </w:rPr>
      </w:pPr>
      <w:r w:rsidRPr="0017383E">
        <w:rPr>
          <w:rFonts w:ascii="Times New Roman" w:hAnsi="Times New Roman" w:cs="Times New Roman"/>
        </w:rPr>
        <w:t>Zveřejňování smluv v registru smlu</w:t>
      </w:r>
      <w:r w:rsidR="00ED7C08">
        <w:rPr>
          <w:rFonts w:ascii="Times New Roman" w:hAnsi="Times New Roman" w:cs="Times New Roman"/>
        </w:rPr>
        <w:t xml:space="preserve">v </w:t>
      </w:r>
      <w:r w:rsidRPr="0017383E">
        <w:rPr>
          <w:rFonts w:ascii="Times New Roman" w:hAnsi="Times New Roman" w:cs="Times New Roman"/>
        </w:rPr>
        <w:t>v souladu se zákonem č. 340/2015 Sb., zajišťuje investor.</w:t>
      </w:r>
    </w:p>
    <w:p w14:paraId="342DD87D" w14:textId="77777777" w:rsidR="0017383E" w:rsidRPr="0017383E" w:rsidRDefault="0017383E" w:rsidP="0017383E">
      <w:pPr>
        <w:pStyle w:val="Nadpis4"/>
        <w:rPr>
          <w:rFonts w:ascii="Times New Roman" w:hAnsi="Times New Roman" w:cs="Times New Roman"/>
          <w:i w:val="0"/>
          <w:iCs w:val="0"/>
          <w:sz w:val="26"/>
          <w:szCs w:val="26"/>
        </w:rPr>
      </w:pPr>
      <w:r w:rsidRPr="0017383E">
        <w:rPr>
          <w:rFonts w:ascii="Times New Roman" w:hAnsi="Times New Roman" w:cs="Times New Roman"/>
          <w:i w:val="0"/>
          <w:iCs w:val="0"/>
          <w:sz w:val="26"/>
          <w:szCs w:val="26"/>
        </w:rPr>
        <w:t>4.2</w:t>
      </w:r>
      <w:r w:rsidR="0034133B">
        <w:rPr>
          <w:rFonts w:ascii="Times New Roman" w:hAnsi="Times New Roman" w:cs="Times New Roman"/>
          <w:i w:val="0"/>
          <w:iCs w:val="0"/>
          <w:sz w:val="26"/>
          <w:szCs w:val="26"/>
        </w:rPr>
        <w:t>.</w:t>
      </w:r>
      <w:r w:rsidRPr="0017383E">
        <w:rPr>
          <w:rFonts w:ascii="Times New Roman" w:hAnsi="Times New Roman" w:cs="Times New Roman"/>
          <w:i w:val="0"/>
          <w:iCs w:val="0"/>
          <w:sz w:val="26"/>
          <w:szCs w:val="26"/>
        </w:rPr>
        <w:t xml:space="preserve"> Nařízení GDPR</w:t>
      </w:r>
    </w:p>
    <w:p w14:paraId="5DD6F2A6" w14:textId="77777777" w:rsidR="00B52CF1" w:rsidRPr="00CF6F15" w:rsidRDefault="00B52CF1" w:rsidP="00CF6F15">
      <w:pPr>
        <w:spacing w:before="120" w:after="0"/>
        <w:jc w:val="both"/>
        <w:rPr>
          <w:rFonts w:ascii="Times New Roman" w:hAnsi="Times New Roman" w:cs="Times New Roman"/>
        </w:rPr>
      </w:pPr>
      <w:r>
        <w:rPr>
          <w:rFonts w:ascii="Times New Roman" w:hAnsi="Times New Roman" w:cs="Times New Roman"/>
        </w:rPr>
        <w:t xml:space="preserve">Informace o </w:t>
      </w:r>
      <w:r w:rsidR="005D6DB0">
        <w:rPr>
          <w:rFonts w:ascii="Times New Roman" w:hAnsi="Times New Roman" w:cs="Times New Roman"/>
        </w:rPr>
        <w:t>„</w:t>
      </w:r>
      <w:r>
        <w:rPr>
          <w:rFonts w:ascii="Times New Roman" w:hAnsi="Times New Roman" w:cs="Times New Roman"/>
        </w:rPr>
        <w:t>GDPR“</w:t>
      </w:r>
      <w:r w:rsidR="00FD39F8">
        <w:rPr>
          <w:rFonts w:ascii="Times New Roman" w:hAnsi="Times New Roman" w:cs="Times New Roman"/>
        </w:rPr>
        <w:t xml:space="preserve">, </w:t>
      </w:r>
      <w:r w:rsidR="00FD39F8" w:rsidRPr="00B111F4">
        <w:rPr>
          <w:rFonts w:ascii="Times New Roman" w:hAnsi="Times New Roman" w:cs="Times New Roman"/>
        </w:rPr>
        <w:t>kter</w:t>
      </w:r>
      <w:r w:rsidR="00FD39F8">
        <w:rPr>
          <w:rFonts w:ascii="Times New Roman" w:hAnsi="Times New Roman" w:cs="Times New Roman"/>
        </w:rPr>
        <w:t>á</w:t>
      </w:r>
      <w:r w:rsidR="00FD39F8" w:rsidRPr="00B111F4">
        <w:rPr>
          <w:rFonts w:ascii="Times New Roman" w:hAnsi="Times New Roman" w:cs="Times New Roman"/>
        </w:rPr>
        <w:t xml:space="preserve"> je Přílohou č. </w:t>
      </w:r>
      <w:r w:rsidR="00197C28">
        <w:rPr>
          <w:rFonts w:ascii="Times New Roman" w:hAnsi="Times New Roman" w:cs="Times New Roman"/>
        </w:rPr>
        <w:t>10</w:t>
      </w:r>
      <w:r w:rsidR="00FD39F8" w:rsidRPr="00B111F4">
        <w:rPr>
          <w:rFonts w:ascii="Times New Roman" w:hAnsi="Times New Roman" w:cs="Times New Roman"/>
        </w:rPr>
        <w:t xml:space="preserve"> </w:t>
      </w:r>
      <w:r w:rsidR="00FD39F8" w:rsidRPr="00197C28">
        <w:rPr>
          <w:rFonts w:ascii="Times New Roman" w:hAnsi="Times New Roman" w:cs="Times New Roman"/>
        </w:rPr>
        <w:t>(</w:t>
      </w:r>
      <w:r w:rsidR="00197C28" w:rsidRPr="00197C28">
        <w:rPr>
          <w:rFonts w:ascii="Times New Roman" w:hAnsi="Times New Roman" w:cs="Times New Roman"/>
          <w:szCs w:val="24"/>
        </w:rPr>
        <w:t>GDPR – informace o zpracování osobních údajů</w:t>
      </w:r>
      <w:r w:rsidR="00FD39F8" w:rsidRPr="00197C28">
        <w:rPr>
          <w:rFonts w:ascii="Times New Roman" w:hAnsi="Times New Roman" w:cs="Times New Roman"/>
        </w:rPr>
        <w:t xml:space="preserve">) </w:t>
      </w:r>
      <w:r w:rsidR="007A4568">
        <w:rPr>
          <w:rFonts w:ascii="Times New Roman" w:hAnsi="Times New Roman" w:cs="Times New Roman"/>
        </w:rPr>
        <w:t xml:space="preserve">je součástí </w:t>
      </w:r>
      <w:r w:rsidR="00FD39F8">
        <w:rPr>
          <w:rFonts w:ascii="Times New Roman" w:hAnsi="Times New Roman" w:cs="Times New Roman"/>
        </w:rPr>
        <w:t>průvodního dopisu</w:t>
      </w:r>
      <w:r w:rsidR="00AF6C20">
        <w:rPr>
          <w:rFonts w:ascii="Times New Roman" w:hAnsi="Times New Roman" w:cs="Times New Roman"/>
        </w:rPr>
        <w:t xml:space="preserve"> (Příloha č. </w:t>
      </w:r>
      <w:r w:rsidR="00CF6F15">
        <w:rPr>
          <w:rFonts w:ascii="Times New Roman" w:hAnsi="Times New Roman" w:cs="Times New Roman"/>
        </w:rPr>
        <w:t>2</w:t>
      </w:r>
      <w:r w:rsidR="00AF6C20">
        <w:rPr>
          <w:rFonts w:ascii="Times New Roman" w:hAnsi="Times New Roman" w:cs="Times New Roman"/>
        </w:rPr>
        <w:t>)</w:t>
      </w:r>
      <w:r w:rsidR="00FD39F8" w:rsidRPr="00B111F4">
        <w:rPr>
          <w:rFonts w:ascii="Times New Roman" w:hAnsi="Times New Roman" w:cs="Times New Roman"/>
        </w:rPr>
        <w:t xml:space="preserve"> </w:t>
      </w:r>
      <w:r w:rsidR="00197C28">
        <w:rPr>
          <w:rFonts w:ascii="Times New Roman" w:hAnsi="Times New Roman" w:cs="Times New Roman"/>
        </w:rPr>
        <w:t>a dále</w:t>
      </w:r>
      <w:r w:rsidR="005D6DB0">
        <w:rPr>
          <w:rFonts w:ascii="Times New Roman" w:hAnsi="Times New Roman" w:cs="Times New Roman"/>
        </w:rPr>
        <w:t xml:space="preserve"> </w:t>
      </w:r>
      <w:r w:rsidR="00197C28">
        <w:rPr>
          <w:rFonts w:ascii="Times New Roman" w:hAnsi="Times New Roman" w:cs="Times New Roman"/>
        </w:rPr>
        <w:t>bude tvořit</w:t>
      </w:r>
      <w:r w:rsidR="005D6DB0">
        <w:rPr>
          <w:rFonts w:ascii="Times New Roman" w:hAnsi="Times New Roman" w:cs="Times New Roman"/>
        </w:rPr>
        <w:t xml:space="preserve"> přílohu návrhů jednotlivých </w:t>
      </w:r>
      <w:r w:rsidR="00C5782D">
        <w:rPr>
          <w:rFonts w:ascii="Times New Roman" w:hAnsi="Times New Roman" w:cs="Times New Roman"/>
        </w:rPr>
        <w:t xml:space="preserve">vzorových </w:t>
      </w:r>
      <w:r w:rsidR="005D6DB0">
        <w:rPr>
          <w:rFonts w:ascii="Times New Roman" w:hAnsi="Times New Roman" w:cs="Times New Roman"/>
        </w:rPr>
        <w:t>smluv.</w:t>
      </w:r>
    </w:p>
    <w:p w14:paraId="1A27AFD6" w14:textId="77777777" w:rsidR="00F41418" w:rsidRPr="00B111F4" w:rsidRDefault="00F41418" w:rsidP="00F41418">
      <w:pPr>
        <w:pStyle w:val="Nadpis1"/>
        <w:numPr>
          <w:ilvl w:val="0"/>
          <w:numId w:val="24"/>
        </w:numPr>
        <w:jc w:val="center"/>
        <w:rPr>
          <w:rFonts w:ascii="Times New Roman" w:hAnsi="Times New Roman" w:cs="Times New Roman"/>
        </w:rPr>
      </w:pPr>
      <w:r w:rsidRPr="00B111F4">
        <w:rPr>
          <w:rFonts w:ascii="Times New Roman" w:hAnsi="Times New Roman" w:cs="Times New Roman"/>
        </w:rPr>
        <w:t>Závěrečné ustanovení</w:t>
      </w:r>
    </w:p>
    <w:p w14:paraId="7F915CEF" w14:textId="77777777" w:rsidR="005E64C0" w:rsidRPr="00CF6F15" w:rsidRDefault="00B82DF2" w:rsidP="00FE7B5B">
      <w:pPr>
        <w:jc w:val="both"/>
        <w:rPr>
          <w:rFonts w:ascii="Times New Roman" w:hAnsi="Times New Roman" w:cs="Times New Roman"/>
        </w:rPr>
      </w:pPr>
      <w:r w:rsidRPr="00B111F4">
        <w:rPr>
          <w:rFonts w:ascii="Times New Roman" w:hAnsi="Times New Roman" w:cs="Times New Roman"/>
        </w:rPr>
        <w:t>Tento metodický pokyn nabývá účinnosti okamžikem schv</w:t>
      </w:r>
      <w:r w:rsidR="00F35A3B">
        <w:rPr>
          <w:rFonts w:ascii="Times New Roman" w:hAnsi="Times New Roman" w:cs="Times New Roman"/>
        </w:rPr>
        <w:t xml:space="preserve">álení </w:t>
      </w:r>
      <w:r w:rsidR="00A84B2E">
        <w:rPr>
          <w:rFonts w:ascii="Times New Roman" w:hAnsi="Times New Roman" w:cs="Times New Roman"/>
        </w:rPr>
        <w:t xml:space="preserve">Zastupitelstvem </w:t>
      </w:r>
      <w:r w:rsidR="00F35A3B">
        <w:rPr>
          <w:rFonts w:ascii="Times New Roman" w:hAnsi="Times New Roman" w:cs="Times New Roman"/>
        </w:rPr>
        <w:t xml:space="preserve">Středočeského kraje </w:t>
      </w:r>
    </w:p>
    <w:p w14:paraId="06A745DF" w14:textId="77777777" w:rsidR="00A84B2E" w:rsidRDefault="00A84B2E" w:rsidP="00FE7B5B">
      <w:pPr>
        <w:jc w:val="both"/>
        <w:rPr>
          <w:rFonts w:ascii="Times New Roman" w:hAnsi="Times New Roman" w:cs="Times New Roman"/>
          <w:b/>
          <w:i/>
        </w:rPr>
      </w:pPr>
    </w:p>
    <w:p w14:paraId="5A303807" w14:textId="77777777" w:rsidR="00A84B2E" w:rsidRDefault="00A84B2E" w:rsidP="00FE7B5B">
      <w:pPr>
        <w:jc w:val="both"/>
        <w:rPr>
          <w:rFonts w:ascii="Times New Roman" w:hAnsi="Times New Roman" w:cs="Times New Roman"/>
        </w:rPr>
      </w:pPr>
      <w:r w:rsidRPr="00A84B2E">
        <w:rPr>
          <w:rFonts w:ascii="Times New Roman" w:hAnsi="Times New Roman" w:cs="Times New Roman"/>
          <w:b/>
        </w:rPr>
        <w:t xml:space="preserve">Příloha: </w:t>
      </w:r>
      <w:r w:rsidRPr="00A84B2E">
        <w:rPr>
          <w:rFonts w:ascii="Times New Roman" w:hAnsi="Times New Roman" w:cs="Times New Roman"/>
        </w:rPr>
        <w:t>Vzorové smlouvy</w:t>
      </w:r>
    </w:p>
    <w:p w14:paraId="06E25158" w14:textId="77777777" w:rsidR="009B676D" w:rsidRPr="00B111F4" w:rsidRDefault="009B676D" w:rsidP="009B676D">
      <w:pPr>
        <w:spacing w:before="120" w:after="0"/>
        <w:jc w:val="both"/>
        <w:rPr>
          <w:rFonts w:ascii="Times New Roman" w:hAnsi="Times New Roman" w:cs="Times New Roman"/>
          <w:i/>
        </w:rPr>
      </w:pPr>
      <w:r w:rsidRPr="00B111F4">
        <w:rPr>
          <w:rFonts w:ascii="Times New Roman" w:hAnsi="Times New Roman" w:cs="Times New Roman"/>
        </w:rPr>
        <w:t>Příloha č. 1 -</w:t>
      </w:r>
      <w:r>
        <w:rPr>
          <w:rFonts w:ascii="Times New Roman" w:hAnsi="Times New Roman" w:cs="Times New Roman"/>
        </w:rPr>
        <w:t xml:space="preserve"> </w:t>
      </w:r>
      <w:r w:rsidRPr="00B111F4">
        <w:rPr>
          <w:rFonts w:ascii="Times New Roman" w:hAnsi="Times New Roman" w:cs="Times New Roman"/>
          <w:i/>
        </w:rPr>
        <w:t>Vzor kupní smlouvy</w:t>
      </w:r>
    </w:p>
    <w:p w14:paraId="3357468E" w14:textId="77777777" w:rsidR="009B676D" w:rsidRPr="00E105C0" w:rsidRDefault="009B676D" w:rsidP="009B676D">
      <w:pPr>
        <w:spacing w:after="0"/>
        <w:jc w:val="both"/>
        <w:rPr>
          <w:rFonts w:ascii="Times New Roman" w:hAnsi="Times New Roman" w:cs="Times New Roman"/>
          <w:i/>
        </w:rPr>
      </w:pPr>
      <w:r w:rsidRPr="00B111F4">
        <w:rPr>
          <w:rFonts w:ascii="Times New Roman" w:hAnsi="Times New Roman" w:cs="Times New Roman"/>
        </w:rPr>
        <w:t>Příloha č. 2 -</w:t>
      </w:r>
      <w:r>
        <w:rPr>
          <w:rFonts w:ascii="Times New Roman" w:hAnsi="Times New Roman" w:cs="Times New Roman"/>
        </w:rPr>
        <w:t xml:space="preserve"> </w:t>
      </w:r>
      <w:r w:rsidRPr="00B111F4">
        <w:rPr>
          <w:rFonts w:ascii="Times New Roman" w:hAnsi="Times New Roman" w:cs="Times New Roman"/>
          <w:i/>
        </w:rPr>
        <w:t>Vzor průvodního dopisu</w:t>
      </w:r>
    </w:p>
    <w:p w14:paraId="363A8828" w14:textId="77777777" w:rsidR="009B676D" w:rsidRPr="00B111F4" w:rsidRDefault="009B676D" w:rsidP="009B676D">
      <w:pPr>
        <w:spacing w:after="0"/>
        <w:jc w:val="both"/>
        <w:rPr>
          <w:rFonts w:ascii="Times New Roman" w:hAnsi="Times New Roman" w:cs="Times New Roman"/>
          <w:i/>
        </w:rPr>
      </w:pPr>
      <w:r w:rsidRPr="00B111F4">
        <w:rPr>
          <w:rFonts w:ascii="Times New Roman" w:hAnsi="Times New Roman" w:cs="Times New Roman"/>
        </w:rPr>
        <w:t xml:space="preserve">Příloha č. 3 - </w:t>
      </w:r>
      <w:r w:rsidRPr="00B111F4">
        <w:rPr>
          <w:rFonts w:ascii="Times New Roman" w:hAnsi="Times New Roman" w:cs="Times New Roman"/>
          <w:i/>
        </w:rPr>
        <w:t>Vzor nájemní smlouvy</w:t>
      </w:r>
    </w:p>
    <w:p w14:paraId="7E8646D0" w14:textId="77777777" w:rsidR="009B676D" w:rsidRPr="00B111F4" w:rsidRDefault="009B676D" w:rsidP="009B676D">
      <w:pPr>
        <w:spacing w:after="0"/>
        <w:jc w:val="both"/>
        <w:rPr>
          <w:rFonts w:ascii="Times New Roman" w:hAnsi="Times New Roman" w:cs="Times New Roman"/>
          <w:i/>
        </w:rPr>
      </w:pPr>
      <w:r w:rsidRPr="00B111F4">
        <w:rPr>
          <w:rFonts w:ascii="Times New Roman" w:hAnsi="Times New Roman" w:cs="Times New Roman"/>
        </w:rPr>
        <w:t>Příloha č. 4</w:t>
      </w:r>
      <w:r w:rsidRPr="00B111F4">
        <w:rPr>
          <w:rFonts w:ascii="Times New Roman" w:hAnsi="Times New Roman" w:cs="Times New Roman"/>
          <w:i/>
        </w:rPr>
        <w:t xml:space="preserve"> - Vzor smlouvy o výpůjčce</w:t>
      </w:r>
    </w:p>
    <w:p w14:paraId="00578311" w14:textId="77777777" w:rsidR="009B676D" w:rsidRDefault="009B676D" w:rsidP="009B676D">
      <w:pPr>
        <w:spacing w:after="0"/>
        <w:jc w:val="both"/>
        <w:rPr>
          <w:rFonts w:ascii="Times New Roman" w:hAnsi="Times New Roman" w:cs="Times New Roman"/>
          <w:i/>
          <w:szCs w:val="24"/>
        </w:rPr>
      </w:pPr>
      <w:r w:rsidRPr="00B111F4">
        <w:rPr>
          <w:rFonts w:ascii="Times New Roman" w:hAnsi="Times New Roman" w:cs="Times New Roman"/>
        </w:rPr>
        <w:t>Příloha č. 5 -</w:t>
      </w:r>
      <w:r>
        <w:rPr>
          <w:rFonts w:ascii="Times New Roman" w:hAnsi="Times New Roman" w:cs="Times New Roman"/>
        </w:rPr>
        <w:t xml:space="preserve"> </w:t>
      </w:r>
      <w:r w:rsidRPr="00B111F4">
        <w:rPr>
          <w:rFonts w:ascii="Times New Roman" w:hAnsi="Times New Roman" w:cs="Times New Roman"/>
          <w:i/>
          <w:szCs w:val="24"/>
        </w:rPr>
        <w:t>Vzor smlouvy o možnosti provést stavbu na cizím pozemku</w:t>
      </w:r>
    </w:p>
    <w:p w14:paraId="384BCD10" w14:textId="77777777" w:rsidR="009B676D" w:rsidRDefault="009B676D" w:rsidP="009B676D">
      <w:pPr>
        <w:spacing w:after="0"/>
        <w:jc w:val="both"/>
        <w:rPr>
          <w:rFonts w:ascii="Times New Roman" w:hAnsi="Times New Roman" w:cs="Times New Roman"/>
          <w:i/>
          <w:szCs w:val="24"/>
        </w:rPr>
      </w:pPr>
      <w:r w:rsidRPr="00B111F4">
        <w:rPr>
          <w:rFonts w:ascii="Times New Roman" w:hAnsi="Times New Roman" w:cs="Times New Roman"/>
        </w:rPr>
        <w:t xml:space="preserve">Příloha č. </w:t>
      </w:r>
      <w:r>
        <w:rPr>
          <w:rFonts w:ascii="Times New Roman" w:hAnsi="Times New Roman" w:cs="Times New Roman"/>
        </w:rPr>
        <w:t>6</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 xml:space="preserve">Vzor </w:t>
      </w:r>
      <w:r>
        <w:rPr>
          <w:rFonts w:ascii="Times New Roman" w:hAnsi="Times New Roman" w:cs="Times New Roman"/>
          <w:i/>
          <w:szCs w:val="24"/>
        </w:rPr>
        <w:t>dohody o narovnání za kácenou mimolesní zeleň</w:t>
      </w:r>
    </w:p>
    <w:p w14:paraId="4F06A6E5" w14:textId="77777777" w:rsidR="009B676D" w:rsidRDefault="009B676D" w:rsidP="009B676D">
      <w:pPr>
        <w:spacing w:after="0"/>
        <w:jc w:val="both"/>
        <w:rPr>
          <w:rFonts w:ascii="Times New Roman" w:hAnsi="Times New Roman" w:cs="Times New Roman"/>
          <w:i/>
          <w:szCs w:val="24"/>
        </w:rPr>
      </w:pPr>
      <w:r w:rsidRPr="00B111F4">
        <w:rPr>
          <w:rFonts w:ascii="Times New Roman" w:hAnsi="Times New Roman" w:cs="Times New Roman"/>
        </w:rPr>
        <w:t xml:space="preserve">Příloha č. </w:t>
      </w:r>
      <w:r>
        <w:rPr>
          <w:rFonts w:ascii="Times New Roman" w:hAnsi="Times New Roman" w:cs="Times New Roman"/>
        </w:rPr>
        <w:t>7</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Vzor</w:t>
      </w:r>
      <w:r>
        <w:rPr>
          <w:rFonts w:ascii="Times New Roman" w:hAnsi="Times New Roman" w:cs="Times New Roman"/>
          <w:i/>
          <w:szCs w:val="24"/>
        </w:rPr>
        <w:t xml:space="preserve"> smlouvy o právu stavby</w:t>
      </w:r>
    </w:p>
    <w:p w14:paraId="4D3D7D60" w14:textId="77777777" w:rsidR="009B676D" w:rsidRDefault="009B676D" w:rsidP="009B676D">
      <w:pPr>
        <w:spacing w:after="0"/>
        <w:jc w:val="both"/>
        <w:rPr>
          <w:rFonts w:ascii="Times New Roman" w:hAnsi="Times New Roman" w:cs="Times New Roman"/>
        </w:rPr>
      </w:pPr>
      <w:r w:rsidRPr="00B111F4">
        <w:rPr>
          <w:rFonts w:ascii="Times New Roman" w:hAnsi="Times New Roman" w:cs="Times New Roman"/>
        </w:rPr>
        <w:lastRenderedPageBreak/>
        <w:t xml:space="preserve">Příloha č. </w:t>
      </w:r>
      <w:r>
        <w:rPr>
          <w:rFonts w:ascii="Times New Roman" w:hAnsi="Times New Roman" w:cs="Times New Roman"/>
        </w:rPr>
        <w:t>8</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Vzor</w:t>
      </w:r>
      <w:r w:rsidRPr="006C7119">
        <w:rPr>
          <w:rFonts w:ascii="Times New Roman" w:hAnsi="Times New Roman" w:cs="Times New Roman"/>
        </w:rPr>
        <w:t xml:space="preserve"> </w:t>
      </w:r>
      <w:r w:rsidRPr="00E105C0">
        <w:rPr>
          <w:rFonts w:ascii="Times New Roman" w:hAnsi="Times New Roman" w:cs="Times New Roman"/>
          <w:i/>
        </w:rPr>
        <w:t>smlouvy o zřízení věcného břemene</w:t>
      </w:r>
    </w:p>
    <w:p w14:paraId="4AFFB214" w14:textId="77777777" w:rsidR="009B676D" w:rsidRDefault="009B676D" w:rsidP="009B676D">
      <w:pPr>
        <w:spacing w:after="0"/>
        <w:jc w:val="both"/>
        <w:rPr>
          <w:rFonts w:ascii="Times New Roman" w:hAnsi="Times New Roman" w:cs="Times New Roman"/>
          <w:i/>
          <w:szCs w:val="24"/>
        </w:rPr>
      </w:pPr>
      <w:r w:rsidRPr="00B111F4">
        <w:rPr>
          <w:rFonts w:ascii="Times New Roman" w:hAnsi="Times New Roman" w:cs="Times New Roman"/>
        </w:rPr>
        <w:t xml:space="preserve">Příloha č. </w:t>
      </w:r>
      <w:r>
        <w:rPr>
          <w:rFonts w:ascii="Times New Roman" w:hAnsi="Times New Roman" w:cs="Times New Roman"/>
        </w:rPr>
        <w:t>9</w:t>
      </w:r>
      <w:r w:rsidRPr="00B111F4">
        <w:rPr>
          <w:rFonts w:ascii="Times New Roman" w:hAnsi="Times New Roman" w:cs="Times New Roman"/>
        </w:rPr>
        <w:t xml:space="preserve"> </w:t>
      </w:r>
      <w:r>
        <w:rPr>
          <w:rFonts w:ascii="Times New Roman" w:hAnsi="Times New Roman" w:cs="Times New Roman"/>
        </w:rPr>
        <w:t xml:space="preserve">– </w:t>
      </w:r>
      <w:r w:rsidRPr="00B111F4">
        <w:rPr>
          <w:rFonts w:ascii="Times New Roman" w:hAnsi="Times New Roman" w:cs="Times New Roman"/>
          <w:i/>
          <w:szCs w:val="24"/>
        </w:rPr>
        <w:t>Vzor</w:t>
      </w:r>
      <w:r>
        <w:rPr>
          <w:rFonts w:ascii="Times New Roman" w:hAnsi="Times New Roman" w:cs="Times New Roman"/>
          <w:i/>
          <w:szCs w:val="24"/>
        </w:rPr>
        <w:t xml:space="preserve"> darovací smlouvy</w:t>
      </w:r>
    </w:p>
    <w:p w14:paraId="4E5F79D0" w14:textId="77777777" w:rsidR="009B676D" w:rsidRPr="00CF6F15" w:rsidRDefault="00FD39F8" w:rsidP="00CF6F15">
      <w:pPr>
        <w:spacing w:after="0"/>
        <w:jc w:val="both"/>
        <w:rPr>
          <w:rFonts w:ascii="Times New Roman" w:hAnsi="Times New Roman" w:cs="Times New Roman"/>
          <w:i/>
          <w:szCs w:val="24"/>
        </w:rPr>
      </w:pPr>
      <w:r w:rsidRPr="00197C28">
        <w:rPr>
          <w:rFonts w:ascii="Times New Roman" w:hAnsi="Times New Roman" w:cs="Times New Roman"/>
          <w:szCs w:val="24"/>
        </w:rPr>
        <w:t xml:space="preserve">Příloha č. </w:t>
      </w:r>
      <w:r>
        <w:rPr>
          <w:rFonts w:ascii="Times New Roman" w:hAnsi="Times New Roman" w:cs="Times New Roman"/>
          <w:szCs w:val="24"/>
        </w:rPr>
        <w:t>10</w:t>
      </w:r>
      <w:r>
        <w:rPr>
          <w:rFonts w:ascii="Times New Roman" w:hAnsi="Times New Roman" w:cs="Times New Roman"/>
          <w:i/>
          <w:szCs w:val="24"/>
        </w:rPr>
        <w:t xml:space="preserve"> – GDPR – informace o zpracování osobních údajů</w:t>
      </w:r>
    </w:p>
    <w:sectPr w:rsidR="009B676D" w:rsidRPr="00CF6F15" w:rsidSect="009802E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1C099" w14:textId="77777777" w:rsidR="00016159" w:rsidRDefault="00016159" w:rsidP="00CA166B">
      <w:pPr>
        <w:spacing w:after="0" w:line="240" w:lineRule="auto"/>
      </w:pPr>
      <w:r>
        <w:separator/>
      </w:r>
    </w:p>
  </w:endnote>
  <w:endnote w:type="continuationSeparator" w:id="0">
    <w:p w14:paraId="4623813B" w14:textId="77777777" w:rsidR="00016159" w:rsidRDefault="00016159" w:rsidP="00CA1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0DF5" w14:textId="77777777" w:rsidR="002D16CD" w:rsidRDefault="002D16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47263"/>
      <w:docPartObj>
        <w:docPartGallery w:val="Page Numbers (Bottom of Page)"/>
        <w:docPartUnique/>
      </w:docPartObj>
    </w:sdtPr>
    <w:sdtEndPr/>
    <w:sdtContent>
      <w:p w14:paraId="46713BCF" w14:textId="77777777" w:rsidR="005D1DBF" w:rsidRDefault="00460DED">
        <w:pPr>
          <w:pStyle w:val="Zpat"/>
          <w:jc w:val="center"/>
        </w:pPr>
        <w:r>
          <w:fldChar w:fldCharType="begin"/>
        </w:r>
        <w:r w:rsidR="005D1DBF">
          <w:instrText xml:space="preserve"> PAGE   \* MERGEFORMAT </w:instrText>
        </w:r>
        <w:r>
          <w:fldChar w:fldCharType="separate"/>
        </w:r>
        <w:r w:rsidR="004B6877">
          <w:rPr>
            <w:noProof/>
          </w:rPr>
          <w:t>1</w:t>
        </w:r>
        <w:r>
          <w:fldChar w:fldCharType="end"/>
        </w:r>
      </w:p>
    </w:sdtContent>
  </w:sdt>
  <w:p w14:paraId="0110522A" w14:textId="77777777" w:rsidR="00C82792" w:rsidRDefault="00C8279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01C5F" w14:textId="77777777" w:rsidR="002D16CD" w:rsidRDefault="002D16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10484" w14:textId="77777777" w:rsidR="00016159" w:rsidRDefault="00016159" w:rsidP="00CA166B">
      <w:pPr>
        <w:spacing w:after="0" w:line="240" w:lineRule="auto"/>
      </w:pPr>
      <w:r>
        <w:separator/>
      </w:r>
    </w:p>
  </w:footnote>
  <w:footnote w:type="continuationSeparator" w:id="0">
    <w:p w14:paraId="36C209FC" w14:textId="77777777" w:rsidR="00016159" w:rsidRDefault="00016159" w:rsidP="00CA1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49FAC" w14:textId="77777777" w:rsidR="002D16CD" w:rsidRDefault="002D16C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DB7B" w14:textId="77777777" w:rsidR="002D16CD" w:rsidRDefault="002D16C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5F4B6" w14:textId="77777777" w:rsidR="002D16CD" w:rsidRDefault="002D16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EC1"/>
    <w:multiLevelType w:val="hybridMultilevel"/>
    <w:tmpl w:val="CC36E8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16DF3"/>
    <w:multiLevelType w:val="multilevel"/>
    <w:tmpl w:val="9BAA6AF0"/>
    <w:lvl w:ilvl="0">
      <w:start w:val="2"/>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u w:val="single"/>
      </w:rPr>
    </w:lvl>
    <w:lvl w:ilvl="3">
      <w:start w:val="10"/>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50F516F"/>
    <w:multiLevelType w:val="hybridMultilevel"/>
    <w:tmpl w:val="66A8CDF4"/>
    <w:lvl w:ilvl="0" w:tplc="2DBCD630">
      <w:start w:val="1"/>
      <w:numFmt w:val="lowerRoman"/>
      <w:lvlText w:val="%1."/>
      <w:lvlJc w:val="left"/>
      <w:pPr>
        <w:ind w:left="1428"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05385810"/>
    <w:multiLevelType w:val="multilevel"/>
    <w:tmpl w:val="CA86FCA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6314088"/>
    <w:multiLevelType w:val="hybridMultilevel"/>
    <w:tmpl w:val="AD8C41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85754E"/>
    <w:multiLevelType w:val="multilevel"/>
    <w:tmpl w:val="D8C23656"/>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CA70A57"/>
    <w:multiLevelType w:val="hybridMultilevel"/>
    <w:tmpl w:val="A6105548"/>
    <w:lvl w:ilvl="0" w:tplc="4FA87832">
      <w:start w:val="5"/>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A10FAE"/>
    <w:multiLevelType w:val="multilevel"/>
    <w:tmpl w:val="2222CBC6"/>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04550BD"/>
    <w:multiLevelType w:val="hybridMultilevel"/>
    <w:tmpl w:val="22905AF2"/>
    <w:lvl w:ilvl="0" w:tplc="B66605A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997B00"/>
    <w:multiLevelType w:val="multilevel"/>
    <w:tmpl w:val="1D243FE4"/>
    <w:lvl w:ilvl="0">
      <w:start w:val="1"/>
      <w:numFmt w:val="decimal"/>
      <w:lvlText w:val="%1."/>
      <w:lvlJc w:val="left"/>
      <w:rPr>
        <w:rFonts w:ascii="Franklin Gothic Book" w:eastAsia="Franklin Gothic Book" w:hAnsi="Franklin Gothic Book" w:cs="Franklin Gothic Book"/>
        <w:b w:val="0"/>
        <w:bCs w:val="0"/>
        <w:i w:val="0"/>
        <w:iCs w:val="0"/>
        <w:smallCaps w:val="0"/>
        <w:strike w:val="0"/>
        <w:color w:val="000000"/>
        <w:spacing w:val="0"/>
        <w:w w:val="100"/>
        <w:position w:val="0"/>
        <w:sz w:val="20"/>
        <w:szCs w:val="20"/>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876BC7"/>
    <w:multiLevelType w:val="multilevel"/>
    <w:tmpl w:val="14BCF688"/>
    <w:lvl w:ilvl="0">
      <w:start w:val="1"/>
      <w:numFmt w:val="decimal"/>
      <w:lvlText w:val="%1."/>
      <w:lvlJc w:val="left"/>
      <w:pPr>
        <w:ind w:left="1080" w:hanging="72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F96F55"/>
    <w:multiLevelType w:val="hybridMultilevel"/>
    <w:tmpl w:val="89481D86"/>
    <w:lvl w:ilvl="0" w:tplc="B6183B2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E10108"/>
    <w:multiLevelType w:val="multilevel"/>
    <w:tmpl w:val="84D2E3F8"/>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30904FD3"/>
    <w:multiLevelType w:val="hybridMultilevel"/>
    <w:tmpl w:val="D16A6614"/>
    <w:lvl w:ilvl="0" w:tplc="04050005">
      <w:start w:val="1"/>
      <w:numFmt w:val="bullet"/>
      <w:lvlText w:val=""/>
      <w:lvlJc w:val="left"/>
      <w:pPr>
        <w:ind w:left="720" w:hanging="360"/>
      </w:pPr>
      <w:rPr>
        <w:rFonts w:ascii="Wingdings" w:hAnsi="Wingdings" w:hint="default"/>
      </w:rPr>
    </w:lvl>
    <w:lvl w:ilvl="1" w:tplc="A61E4078">
      <w:start w:val="1"/>
      <w:numFmt w:val="bullet"/>
      <w:lvlText w:val=""/>
      <w:lvlJc w:val="left"/>
      <w:pPr>
        <w:ind w:left="1440" w:hanging="360"/>
      </w:pPr>
      <w:rPr>
        <w:rFonts w:ascii="Symbol" w:eastAsiaTheme="minorHAnsi" w:hAnsi="Symbol"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F60071"/>
    <w:multiLevelType w:val="multilevel"/>
    <w:tmpl w:val="830CCED6"/>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1FC5BA8"/>
    <w:multiLevelType w:val="hybridMultilevel"/>
    <w:tmpl w:val="BADE83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93EC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463ABD"/>
    <w:multiLevelType w:val="hybridMultilevel"/>
    <w:tmpl w:val="66A8CDF4"/>
    <w:lvl w:ilvl="0" w:tplc="2DBCD630">
      <w:start w:val="1"/>
      <w:numFmt w:val="lowerRoman"/>
      <w:lvlText w:val="%1."/>
      <w:lvlJc w:val="left"/>
      <w:pPr>
        <w:ind w:left="1428"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43D61B7F"/>
    <w:multiLevelType w:val="hybridMultilevel"/>
    <w:tmpl w:val="A2BCB05C"/>
    <w:lvl w:ilvl="0" w:tplc="177421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3560DE"/>
    <w:multiLevelType w:val="multilevel"/>
    <w:tmpl w:val="FB302084"/>
    <w:lvl w:ilvl="0">
      <w:start w:val="1"/>
      <w:numFmt w:val="lowerLetter"/>
      <w:lvlText w:val="%1)"/>
      <w:lvlJc w:val="left"/>
      <w:rPr>
        <w:rFonts w:ascii="Franklin Gothic Book" w:eastAsia="Franklin Gothic Book" w:hAnsi="Franklin Gothic Book" w:cs="Franklin Gothic Book"/>
        <w:b w:val="0"/>
        <w:bCs w:val="0"/>
        <w:i w:val="0"/>
        <w:iCs w:val="0"/>
        <w:smallCaps w:val="0"/>
        <w:strike w:val="0"/>
        <w:color w:val="000000"/>
        <w:spacing w:val="0"/>
        <w:w w:val="100"/>
        <w:position w:val="0"/>
        <w:sz w:val="20"/>
        <w:szCs w:val="20"/>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985B3A"/>
    <w:multiLevelType w:val="hybridMultilevel"/>
    <w:tmpl w:val="66A8CDF4"/>
    <w:lvl w:ilvl="0" w:tplc="2DBCD630">
      <w:start w:val="1"/>
      <w:numFmt w:val="lowerRoman"/>
      <w:lvlText w:val="%1."/>
      <w:lvlJc w:val="left"/>
      <w:pPr>
        <w:ind w:left="1428"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15:restartNumberingAfterBreak="0">
    <w:nsid w:val="4F0F2684"/>
    <w:multiLevelType w:val="multilevel"/>
    <w:tmpl w:val="2222CBC6"/>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515B4B68"/>
    <w:multiLevelType w:val="hybridMultilevel"/>
    <w:tmpl w:val="210ACB94"/>
    <w:lvl w:ilvl="0" w:tplc="52248782">
      <w:start w:val="1"/>
      <w:numFmt w:val="lowerRoman"/>
      <w:lvlText w:val="%1."/>
      <w:lvlJc w:val="left"/>
      <w:pPr>
        <w:ind w:left="1428" w:hanging="72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2815ACA"/>
    <w:multiLevelType w:val="hybridMultilevel"/>
    <w:tmpl w:val="514EA250"/>
    <w:lvl w:ilvl="0" w:tplc="D92C12B6">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715126B"/>
    <w:multiLevelType w:val="hybridMultilevel"/>
    <w:tmpl w:val="D3F02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7A5BE7"/>
    <w:multiLevelType w:val="multilevel"/>
    <w:tmpl w:val="DC5AE52E"/>
    <w:lvl w:ilvl="0">
      <w:start w:val="3"/>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CF566A1"/>
    <w:multiLevelType w:val="multilevel"/>
    <w:tmpl w:val="D73258BE"/>
    <w:lvl w:ilvl="0">
      <w:start w:val="1"/>
      <w:numFmt w:val="bullet"/>
      <w:lvlText w:val="■"/>
      <w:lvlJc w:val="left"/>
      <w:rPr>
        <w:rFonts w:ascii="Franklin Gothic Book" w:eastAsia="Franklin Gothic Book" w:hAnsi="Franklin Gothic Book" w:cs="Franklin Gothic Book"/>
        <w:b w:val="0"/>
        <w:bCs w:val="0"/>
        <w:i w:val="0"/>
        <w:iCs w:val="0"/>
        <w:smallCaps w:val="0"/>
        <w:strike w:val="0"/>
        <w:color w:val="000000"/>
        <w:spacing w:val="0"/>
        <w:w w:val="100"/>
        <w:position w:val="0"/>
        <w:sz w:val="20"/>
        <w:szCs w:val="20"/>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BD6610"/>
    <w:multiLevelType w:val="multilevel"/>
    <w:tmpl w:val="2222CBC6"/>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60264CA2"/>
    <w:multiLevelType w:val="hybridMultilevel"/>
    <w:tmpl w:val="9E9C47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103DE8"/>
    <w:multiLevelType w:val="multilevel"/>
    <w:tmpl w:val="2222CBC6"/>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74E551A7"/>
    <w:multiLevelType w:val="hybridMultilevel"/>
    <w:tmpl w:val="62884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251755"/>
    <w:multiLevelType w:val="hybridMultilevel"/>
    <w:tmpl w:val="F2F893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FA2F35"/>
    <w:multiLevelType w:val="multilevel"/>
    <w:tmpl w:val="D8C23656"/>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8"/>
  </w:num>
  <w:num w:numId="3">
    <w:abstractNumId w:val="4"/>
  </w:num>
  <w:num w:numId="4">
    <w:abstractNumId w:val="32"/>
  </w:num>
  <w:num w:numId="5">
    <w:abstractNumId w:val="28"/>
  </w:num>
  <w:num w:numId="6">
    <w:abstractNumId w:val="30"/>
  </w:num>
  <w:num w:numId="7">
    <w:abstractNumId w:val="2"/>
  </w:num>
  <w:num w:numId="8">
    <w:abstractNumId w:val="22"/>
  </w:num>
  <w:num w:numId="9">
    <w:abstractNumId w:val="20"/>
  </w:num>
  <w:num w:numId="10">
    <w:abstractNumId w:val="17"/>
  </w:num>
  <w:num w:numId="11">
    <w:abstractNumId w:val="9"/>
  </w:num>
  <w:num w:numId="12">
    <w:abstractNumId w:val="19"/>
  </w:num>
  <w:num w:numId="13">
    <w:abstractNumId w:val="26"/>
  </w:num>
  <w:num w:numId="14">
    <w:abstractNumId w:val="13"/>
  </w:num>
  <w:num w:numId="15">
    <w:abstractNumId w:val="11"/>
  </w:num>
  <w:num w:numId="16">
    <w:abstractNumId w:val="15"/>
  </w:num>
  <w:num w:numId="17">
    <w:abstractNumId w:val="0"/>
  </w:num>
  <w:num w:numId="18">
    <w:abstractNumId w:val="18"/>
  </w:num>
  <w:num w:numId="19">
    <w:abstractNumId w:val="10"/>
  </w:num>
  <w:num w:numId="20">
    <w:abstractNumId w:val="23"/>
  </w:num>
  <w:num w:numId="21">
    <w:abstractNumId w:val="3"/>
  </w:num>
  <w:num w:numId="22">
    <w:abstractNumId w:val="16"/>
  </w:num>
  <w:num w:numId="23">
    <w:abstractNumId w:val="7"/>
  </w:num>
  <w:num w:numId="24">
    <w:abstractNumId w:val="25"/>
  </w:num>
  <w:num w:numId="25">
    <w:abstractNumId w:val="5"/>
  </w:num>
  <w:num w:numId="26">
    <w:abstractNumId w:val="14"/>
  </w:num>
  <w:num w:numId="27">
    <w:abstractNumId w:val="21"/>
  </w:num>
  <w:num w:numId="28">
    <w:abstractNumId w:val="29"/>
  </w:num>
  <w:num w:numId="29">
    <w:abstractNumId w:val="27"/>
  </w:num>
  <w:num w:numId="30">
    <w:abstractNumId w:val="12"/>
  </w:num>
  <w:num w:numId="31">
    <w:abstractNumId w:val="24"/>
  </w:num>
  <w:num w:numId="32">
    <w:abstractNumId w:val="3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08"/>
  <w:hyphenationZone w:val="425"/>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55EE8"/>
    <w:rsid w:val="00002479"/>
    <w:rsid w:val="00006EE8"/>
    <w:rsid w:val="000108EB"/>
    <w:rsid w:val="00016159"/>
    <w:rsid w:val="00017E1C"/>
    <w:rsid w:val="00024BE1"/>
    <w:rsid w:val="0002630E"/>
    <w:rsid w:val="00035291"/>
    <w:rsid w:val="00035DA2"/>
    <w:rsid w:val="000374FD"/>
    <w:rsid w:val="00040BE7"/>
    <w:rsid w:val="000553FE"/>
    <w:rsid w:val="000572ED"/>
    <w:rsid w:val="0007149A"/>
    <w:rsid w:val="00072458"/>
    <w:rsid w:val="00084C04"/>
    <w:rsid w:val="00092992"/>
    <w:rsid w:val="00093119"/>
    <w:rsid w:val="000954B5"/>
    <w:rsid w:val="000B31E5"/>
    <w:rsid w:val="000C2C44"/>
    <w:rsid w:val="000C5F48"/>
    <w:rsid w:val="000D019B"/>
    <w:rsid w:val="000D1D75"/>
    <w:rsid w:val="000D214E"/>
    <w:rsid w:val="000D6F01"/>
    <w:rsid w:val="000E3BD7"/>
    <w:rsid w:val="000E5D61"/>
    <w:rsid w:val="000F1F10"/>
    <w:rsid w:val="00106423"/>
    <w:rsid w:val="0010743E"/>
    <w:rsid w:val="00107546"/>
    <w:rsid w:val="00110B2D"/>
    <w:rsid w:val="00113870"/>
    <w:rsid w:val="001146F7"/>
    <w:rsid w:val="00116702"/>
    <w:rsid w:val="00117268"/>
    <w:rsid w:val="001200DE"/>
    <w:rsid w:val="00133873"/>
    <w:rsid w:val="001362F5"/>
    <w:rsid w:val="00141223"/>
    <w:rsid w:val="00142F4D"/>
    <w:rsid w:val="00146B42"/>
    <w:rsid w:val="001511B7"/>
    <w:rsid w:val="00153BBB"/>
    <w:rsid w:val="00154140"/>
    <w:rsid w:val="001567CD"/>
    <w:rsid w:val="001621B2"/>
    <w:rsid w:val="001653F4"/>
    <w:rsid w:val="0016554B"/>
    <w:rsid w:val="00170CB7"/>
    <w:rsid w:val="00172B18"/>
    <w:rsid w:val="001731E6"/>
    <w:rsid w:val="0017383E"/>
    <w:rsid w:val="001746E5"/>
    <w:rsid w:val="00176594"/>
    <w:rsid w:val="00177B12"/>
    <w:rsid w:val="00177F55"/>
    <w:rsid w:val="001804CB"/>
    <w:rsid w:val="001818CC"/>
    <w:rsid w:val="00183B72"/>
    <w:rsid w:val="00190218"/>
    <w:rsid w:val="00192C9F"/>
    <w:rsid w:val="00197C28"/>
    <w:rsid w:val="001B03DB"/>
    <w:rsid w:val="001B0D5E"/>
    <w:rsid w:val="001B43EA"/>
    <w:rsid w:val="001B70F7"/>
    <w:rsid w:val="001B72E1"/>
    <w:rsid w:val="001C0BB5"/>
    <w:rsid w:val="001C0BBB"/>
    <w:rsid w:val="001C1CFC"/>
    <w:rsid w:val="001C3BC0"/>
    <w:rsid w:val="001C7721"/>
    <w:rsid w:val="001C7ECC"/>
    <w:rsid w:val="001D1C02"/>
    <w:rsid w:val="001D5B1D"/>
    <w:rsid w:val="001D7701"/>
    <w:rsid w:val="001D7B77"/>
    <w:rsid w:val="001E627D"/>
    <w:rsid w:val="001E6C7B"/>
    <w:rsid w:val="001E7182"/>
    <w:rsid w:val="001F36FC"/>
    <w:rsid w:val="001F497D"/>
    <w:rsid w:val="00203ACD"/>
    <w:rsid w:val="00204AE3"/>
    <w:rsid w:val="00204F08"/>
    <w:rsid w:val="00206452"/>
    <w:rsid w:val="0020760A"/>
    <w:rsid w:val="00211397"/>
    <w:rsid w:val="002127EC"/>
    <w:rsid w:val="00213B02"/>
    <w:rsid w:val="00215BF0"/>
    <w:rsid w:val="002162F5"/>
    <w:rsid w:val="00217BD5"/>
    <w:rsid w:val="002215DC"/>
    <w:rsid w:val="00224FA3"/>
    <w:rsid w:val="0023301D"/>
    <w:rsid w:val="002435FD"/>
    <w:rsid w:val="002516A9"/>
    <w:rsid w:val="0025372D"/>
    <w:rsid w:val="00255409"/>
    <w:rsid w:val="00256AC3"/>
    <w:rsid w:val="00257F4D"/>
    <w:rsid w:val="0026167C"/>
    <w:rsid w:val="00264A05"/>
    <w:rsid w:val="0026631C"/>
    <w:rsid w:val="0028224B"/>
    <w:rsid w:val="0028273B"/>
    <w:rsid w:val="002845AF"/>
    <w:rsid w:val="00291C65"/>
    <w:rsid w:val="002A4CC2"/>
    <w:rsid w:val="002A711B"/>
    <w:rsid w:val="002B525A"/>
    <w:rsid w:val="002C1723"/>
    <w:rsid w:val="002D0F34"/>
    <w:rsid w:val="002D16CD"/>
    <w:rsid w:val="002D282A"/>
    <w:rsid w:val="002D38B4"/>
    <w:rsid w:val="002D48BF"/>
    <w:rsid w:val="002D6FC7"/>
    <w:rsid w:val="002D7ABC"/>
    <w:rsid w:val="002E2D42"/>
    <w:rsid w:val="002E2EBE"/>
    <w:rsid w:val="002E3ECF"/>
    <w:rsid w:val="002E73A0"/>
    <w:rsid w:val="002F3378"/>
    <w:rsid w:val="00304E9C"/>
    <w:rsid w:val="003104FF"/>
    <w:rsid w:val="003114DC"/>
    <w:rsid w:val="00313ACA"/>
    <w:rsid w:val="003174C3"/>
    <w:rsid w:val="0032052E"/>
    <w:rsid w:val="00321B47"/>
    <w:rsid w:val="0032673D"/>
    <w:rsid w:val="0034133B"/>
    <w:rsid w:val="00341DED"/>
    <w:rsid w:val="003427D2"/>
    <w:rsid w:val="003457B0"/>
    <w:rsid w:val="00351592"/>
    <w:rsid w:val="00351B85"/>
    <w:rsid w:val="00354F50"/>
    <w:rsid w:val="00360C62"/>
    <w:rsid w:val="0036486F"/>
    <w:rsid w:val="0037163D"/>
    <w:rsid w:val="00373936"/>
    <w:rsid w:val="00381D02"/>
    <w:rsid w:val="0038669C"/>
    <w:rsid w:val="003932B7"/>
    <w:rsid w:val="003A2760"/>
    <w:rsid w:val="003B6484"/>
    <w:rsid w:val="003C502A"/>
    <w:rsid w:val="003D67B7"/>
    <w:rsid w:val="003E1137"/>
    <w:rsid w:val="003E280C"/>
    <w:rsid w:val="003E6CF8"/>
    <w:rsid w:val="003F001F"/>
    <w:rsid w:val="003F032C"/>
    <w:rsid w:val="003F115A"/>
    <w:rsid w:val="003F74BC"/>
    <w:rsid w:val="00401239"/>
    <w:rsid w:val="004014EE"/>
    <w:rsid w:val="00404D3F"/>
    <w:rsid w:val="00405B2C"/>
    <w:rsid w:val="00413B10"/>
    <w:rsid w:val="00415212"/>
    <w:rsid w:val="00434A3D"/>
    <w:rsid w:val="00434EA8"/>
    <w:rsid w:val="00440F39"/>
    <w:rsid w:val="00446DC8"/>
    <w:rsid w:val="0045752F"/>
    <w:rsid w:val="00460DED"/>
    <w:rsid w:val="0046408C"/>
    <w:rsid w:val="00465828"/>
    <w:rsid w:val="004751C1"/>
    <w:rsid w:val="00476BB3"/>
    <w:rsid w:val="00480F11"/>
    <w:rsid w:val="00487653"/>
    <w:rsid w:val="00492172"/>
    <w:rsid w:val="00492F56"/>
    <w:rsid w:val="00494937"/>
    <w:rsid w:val="004961A4"/>
    <w:rsid w:val="00496748"/>
    <w:rsid w:val="004A739D"/>
    <w:rsid w:val="004B12A5"/>
    <w:rsid w:val="004B1386"/>
    <w:rsid w:val="004B4ED1"/>
    <w:rsid w:val="004B6877"/>
    <w:rsid w:val="004D008B"/>
    <w:rsid w:val="004E2A20"/>
    <w:rsid w:val="004E2E34"/>
    <w:rsid w:val="004E3428"/>
    <w:rsid w:val="004E4AD0"/>
    <w:rsid w:val="004F09A7"/>
    <w:rsid w:val="004F403C"/>
    <w:rsid w:val="004F4D29"/>
    <w:rsid w:val="004F7C5B"/>
    <w:rsid w:val="00504ADE"/>
    <w:rsid w:val="00515904"/>
    <w:rsid w:val="00526805"/>
    <w:rsid w:val="0053029B"/>
    <w:rsid w:val="00531850"/>
    <w:rsid w:val="00532E5B"/>
    <w:rsid w:val="00534A24"/>
    <w:rsid w:val="00536484"/>
    <w:rsid w:val="005375BF"/>
    <w:rsid w:val="00541D2E"/>
    <w:rsid w:val="00542492"/>
    <w:rsid w:val="00544A49"/>
    <w:rsid w:val="005506B8"/>
    <w:rsid w:val="005525D7"/>
    <w:rsid w:val="00553D8F"/>
    <w:rsid w:val="0056030A"/>
    <w:rsid w:val="00562386"/>
    <w:rsid w:val="00566687"/>
    <w:rsid w:val="005716AE"/>
    <w:rsid w:val="005862A5"/>
    <w:rsid w:val="00594CCF"/>
    <w:rsid w:val="00595781"/>
    <w:rsid w:val="005964E9"/>
    <w:rsid w:val="005B1B8B"/>
    <w:rsid w:val="005B473A"/>
    <w:rsid w:val="005B4906"/>
    <w:rsid w:val="005C1F62"/>
    <w:rsid w:val="005C315D"/>
    <w:rsid w:val="005D1102"/>
    <w:rsid w:val="005D1DBF"/>
    <w:rsid w:val="005D383F"/>
    <w:rsid w:val="005D49A9"/>
    <w:rsid w:val="005D6887"/>
    <w:rsid w:val="005D6DB0"/>
    <w:rsid w:val="005E1E6C"/>
    <w:rsid w:val="005E32EC"/>
    <w:rsid w:val="005E64C0"/>
    <w:rsid w:val="005E6BEF"/>
    <w:rsid w:val="005F185E"/>
    <w:rsid w:val="006019B5"/>
    <w:rsid w:val="00601F27"/>
    <w:rsid w:val="00615187"/>
    <w:rsid w:val="006157DA"/>
    <w:rsid w:val="0061706C"/>
    <w:rsid w:val="0062031F"/>
    <w:rsid w:val="00621C50"/>
    <w:rsid w:val="00631467"/>
    <w:rsid w:val="00632A49"/>
    <w:rsid w:val="00632D26"/>
    <w:rsid w:val="0063434A"/>
    <w:rsid w:val="00634453"/>
    <w:rsid w:val="006350B1"/>
    <w:rsid w:val="00643279"/>
    <w:rsid w:val="00645484"/>
    <w:rsid w:val="006540F5"/>
    <w:rsid w:val="006560DA"/>
    <w:rsid w:val="006575CB"/>
    <w:rsid w:val="00664895"/>
    <w:rsid w:val="006650D2"/>
    <w:rsid w:val="00665CCF"/>
    <w:rsid w:val="006731A0"/>
    <w:rsid w:val="0069096A"/>
    <w:rsid w:val="006909B4"/>
    <w:rsid w:val="006A0CDE"/>
    <w:rsid w:val="006A3124"/>
    <w:rsid w:val="006B3E22"/>
    <w:rsid w:val="006B685E"/>
    <w:rsid w:val="006C4562"/>
    <w:rsid w:val="006C505D"/>
    <w:rsid w:val="006C7119"/>
    <w:rsid w:val="006D2F0D"/>
    <w:rsid w:val="006D5FFE"/>
    <w:rsid w:val="006E60AD"/>
    <w:rsid w:val="006F4DC2"/>
    <w:rsid w:val="006F56E9"/>
    <w:rsid w:val="006F7A03"/>
    <w:rsid w:val="006F7B98"/>
    <w:rsid w:val="00705F50"/>
    <w:rsid w:val="007100E7"/>
    <w:rsid w:val="00711145"/>
    <w:rsid w:val="0071444A"/>
    <w:rsid w:val="007249AF"/>
    <w:rsid w:val="00726B92"/>
    <w:rsid w:val="007272D9"/>
    <w:rsid w:val="00730820"/>
    <w:rsid w:val="007419A9"/>
    <w:rsid w:val="00745247"/>
    <w:rsid w:val="00755EE8"/>
    <w:rsid w:val="00762C41"/>
    <w:rsid w:val="007804CF"/>
    <w:rsid w:val="0078555B"/>
    <w:rsid w:val="00792868"/>
    <w:rsid w:val="00793601"/>
    <w:rsid w:val="007955CF"/>
    <w:rsid w:val="007A4568"/>
    <w:rsid w:val="007A680F"/>
    <w:rsid w:val="007A7BC5"/>
    <w:rsid w:val="007B59AD"/>
    <w:rsid w:val="007B5DD2"/>
    <w:rsid w:val="007B669C"/>
    <w:rsid w:val="007C0034"/>
    <w:rsid w:val="007C029D"/>
    <w:rsid w:val="007C0FE7"/>
    <w:rsid w:val="007C2BF6"/>
    <w:rsid w:val="007D1641"/>
    <w:rsid w:val="007D36F7"/>
    <w:rsid w:val="007F18BF"/>
    <w:rsid w:val="007F503F"/>
    <w:rsid w:val="0080638C"/>
    <w:rsid w:val="0080650A"/>
    <w:rsid w:val="0081088E"/>
    <w:rsid w:val="00813D66"/>
    <w:rsid w:val="0081611B"/>
    <w:rsid w:val="00823D20"/>
    <w:rsid w:val="008270A9"/>
    <w:rsid w:val="0083092D"/>
    <w:rsid w:val="008311DF"/>
    <w:rsid w:val="008326D0"/>
    <w:rsid w:val="00834C28"/>
    <w:rsid w:val="008370EF"/>
    <w:rsid w:val="00844485"/>
    <w:rsid w:val="00865D7E"/>
    <w:rsid w:val="00874DB5"/>
    <w:rsid w:val="008809B1"/>
    <w:rsid w:val="008809F2"/>
    <w:rsid w:val="008B6EE4"/>
    <w:rsid w:val="008D3565"/>
    <w:rsid w:val="008D3B74"/>
    <w:rsid w:val="008E1B36"/>
    <w:rsid w:val="008E2054"/>
    <w:rsid w:val="008E396A"/>
    <w:rsid w:val="008E64C6"/>
    <w:rsid w:val="008E768F"/>
    <w:rsid w:val="008F75A4"/>
    <w:rsid w:val="008F75C2"/>
    <w:rsid w:val="00902489"/>
    <w:rsid w:val="00902E9D"/>
    <w:rsid w:val="0091339D"/>
    <w:rsid w:val="00914330"/>
    <w:rsid w:val="00916CA8"/>
    <w:rsid w:val="00917CB4"/>
    <w:rsid w:val="009221B5"/>
    <w:rsid w:val="00925152"/>
    <w:rsid w:val="00925ECD"/>
    <w:rsid w:val="0093402F"/>
    <w:rsid w:val="00934451"/>
    <w:rsid w:val="00942D96"/>
    <w:rsid w:val="00951D81"/>
    <w:rsid w:val="00954E9F"/>
    <w:rsid w:val="00956ED3"/>
    <w:rsid w:val="0097104C"/>
    <w:rsid w:val="00972DC4"/>
    <w:rsid w:val="00973B9A"/>
    <w:rsid w:val="00977F69"/>
    <w:rsid w:val="009802E3"/>
    <w:rsid w:val="009959A2"/>
    <w:rsid w:val="009A13A8"/>
    <w:rsid w:val="009A5203"/>
    <w:rsid w:val="009A67D9"/>
    <w:rsid w:val="009B5518"/>
    <w:rsid w:val="009B676D"/>
    <w:rsid w:val="009C20DE"/>
    <w:rsid w:val="009C578C"/>
    <w:rsid w:val="009D0CEA"/>
    <w:rsid w:val="009D421E"/>
    <w:rsid w:val="009D51A4"/>
    <w:rsid w:val="009D7C20"/>
    <w:rsid w:val="009D7F07"/>
    <w:rsid w:val="009E1C1B"/>
    <w:rsid w:val="009F30CC"/>
    <w:rsid w:val="009F46B0"/>
    <w:rsid w:val="009F5781"/>
    <w:rsid w:val="009F6834"/>
    <w:rsid w:val="00A0266C"/>
    <w:rsid w:val="00A22DA0"/>
    <w:rsid w:val="00A22FEC"/>
    <w:rsid w:val="00A2413F"/>
    <w:rsid w:val="00A260CE"/>
    <w:rsid w:val="00A27B5B"/>
    <w:rsid w:val="00A47BA1"/>
    <w:rsid w:val="00A47C70"/>
    <w:rsid w:val="00A50E73"/>
    <w:rsid w:val="00A53CA7"/>
    <w:rsid w:val="00A55611"/>
    <w:rsid w:val="00A56640"/>
    <w:rsid w:val="00A602F3"/>
    <w:rsid w:val="00A61E3A"/>
    <w:rsid w:val="00A62CE4"/>
    <w:rsid w:val="00A652AE"/>
    <w:rsid w:val="00A7704B"/>
    <w:rsid w:val="00A772AC"/>
    <w:rsid w:val="00A81C4C"/>
    <w:rsid w:val="00A846D7"/>
    <w:rsid w:val="00A84B2E"/>
    <w:rsid w:val="00AA61D7"/>
    <w:rsid w:val="00AB07F2"/>
    <w:rsid w:val="00AB0D95"/>
    <w:rsid w:val="00AD03E0"/>
    <w:rsid w:val="00AD1FC5"/>
    <w:rsid w:val="00AD5FDA"/>
    <w:rsid w:val="00AE10F3"/>
    <w:rsid w:val="00AE5A16"/>
    <w:rsid w:val="00AE645E"/>
    <w:rsid w:val="00AF0997"/>
    <w:rsid w:val="00AF6C20"/>
    <w:rsid w:val="00AF6F0F"/>
    <w:rsid w:val="00B0095D"/>
    <w:rsid w:val="00B10017"/>
    <w:rsid w:val="00B111F4"/>
    <w:rsid w:val="00B12B69"/>
    <w:rsid w:val="00B13FC2"/>
    <w:rsid w:val="00B16697"/>
    <w:rsid w:val="00B17760"/>
    <w:rsid w:val="00B30CD8"/>
    <w:rsid w:val="00B4290E"/>
    <w:rsid w:val="00B47FFE"/>
    <w:rsid w:val="00B52CF1"/>
    <w:rsid w:val="00B62F59"/>
    <w:rsid w:val="00B63E22"/>
    <w:rsid w:val="00B66F4A"/>
    <w:rsid w:val="00B7269E"/>
    <w:rsid w:val="00B816B3"/>
    <w:rsid w:val="00B81936"/>
    <w:rsid w:val="00B82DF2"/>
    <w:rsid w:val="00B8429E"/>
    <w:rsid w:val="00B87E90"/>
    <w:rsid w:val="00B966EA"/>
    <w:rsid w:val="00BA6246"/>
    <w:rsid w:val="00BB5257"/>
    <w:rsid w:val="00BC054D"/>
    <w:rsid w:val="00BD3973"/>
    <w:rsid w:val="00BD3C8C"/>
    <w:rsid w:val="00BD62CC"/>
    <w:rsid w:val="00BE34A4"/>
    <w:rsid w:val="00BE5990"/>
    <w:rsid w:val="00BF0344"/>
    <w:rsid w:val="00BF5ED3"/>
    <w:rsid w:val="00C037C8"/>
    <w:rsid w:val="00C039DE"/>
    <w:rsid w:val="00C04222"/>
    <w:rsid w:val="00C05A55"/>
    <w:rsid w:val="00C0636C"/>
    <w:rsid w:val="00C06EED"/>
    <w:rsid w:val="00C13D06"/>
    <w:rsid w:val="00C25AD2"/>
    <w:rsid w:val="00C376AE"/>
    <w:rsid w:val="00C378D0"/>
    <w:rsid w:val="00C40601"/>
    <w:rsid w:val="00C40E15"/>
    <w:rsid w:val="00C41D93"/>
    <w:rsid w:val="00C44555"/>
    <w:rsid w:val="00C44C6B"/>
    <w:rsid w:val="00C450A7"/>
    <w:rsid w:val="00C47BA4"/>
    <w:rsid w:val="00C523B1"/>
    <w:rsid w:val="00C56F94"/>
    <w:rsid w:val="00C5757E"/>
    <w:rsid w:val="00C5782D"/>
    <w:rsid w:val="00C65593"/>
    <w:rsid w:val="00C65A04"/>
    <w:rsid w:val="00C7050F"/>
    <w:rsid w:val="00C71E48"/>
    <w:rsid w:val="00C75AE1"/>
    <w:rsid w:val="00C765E5"/>
    <w:rsid w:val="00C82792"/>
    <w:rsid w:val="00C86BF4"/>
    <w:rsid w:val="00CA166B"/>
    <w:rsid w:val="00CA55CA"/>
    <w:rsid w:val="00CC31B3"/>
    <w:rsid w:val="00CC4450"/>
    <w:rsid w:val="00CD16B0"/>
    <w:rsid w:val="00CD3295"/>
    <w:rsid w:val="00CF6F15"/>
    <w:rsid w:val="00D01D1B"/>
    <w:rsid w:val="00D063D7"/>
    <w:rsid w:val="00D10695"/>
    <w:rsid w:val="00D14BC9"/>
    <w:rsid w:val="00D22023"/>
    <w:rsid w:val="00D30147"/>
    <w:rsid w:val="00D54FA0"/>
    <w:rsid w:val="00D5597B"/>
    <w:rsid w:val="00D56DAA"/>
    <w:rsid w:val="00D609BA"/>
    <w:rsid w:val="00D60CEF"/>
    <w:rsid w:val="00D62B7D"/>
    <w:rsid w:val="00D6459E"/>
    <w:rsid w:val="00D6619C"/>
    <w:rsid w:val="00D72430"/>
    <w:rsid w:val="00D848B5"/>
    <w:rsid w:val="00D851B3"/>
    <w:rsid w:val="00D85E5C"/>
    <w:rsid w:val="00D86A02"/>
    <w:rsid w:val="00D920A6"/>
    <w:rsid w:val="00DA2351"/>
    <w:rsid w:val="00DB0C5C"/>
    <w:rsid w:val="00DB7AA8"/>
    <w:rsid w:val="00DC63CB"/>
    <w:rsid w:val="00DD14F5"/>
    <w:rsid w:val="00DD1D45"/>
    <w:rsid w:val="00DD4EEF"/>
    <w:rsid w:val="00DD5CB8"/>
    <w:rsid w:val="00DD611A"/>
    <w:rsid w:val="00DD7762"/>
    <w:rsid w:val="00DE2009"/>
    <w:rsid w:val="00DE3E23"/>
    <w:rsid w:val="00DE3F27"/>
    <w:rsid w:val="00DE435E"/>
    <w:rsid w:val="00E050FD"/>
    <w:rsid w:val="00E0591E"/>
    <w:rsid w:val="00E077F7"/>
    <w:rsid w:val="00E105C0"/>
    <w:rsid w:val="00E12D49"/>
    <w:rsid w:val="00E3201A"/>
    <w:rsid w:val="00E34944"/>
    <w:rsid w:val="00E45EC3"/>
    <w:rsid w:val="00E468E3"/>
    <w:rsid w:val="00E542BB"/>
    <w:rsid w:val="00E544CF"/>
    <w:rsid w:val="00E6315A"/>
    <w:rsid w:val="00E669D2"/>
    <w:rsid w:val="00E7032C"/>
    <w:rsid w:val="00E7142C"/>
    <w:rsid w:val="00E72602"/>
    <w:rsid w:val="00E7775B"/>
    <w:rsid w:val="00E832A7"/>
    <w:rsid w:val="00E844CE"/>
    <w:rsid w:val="00E86529"/>
    <w:rsid w:val="00E92C94"/>
    <w:rsid w:val="00E95DE1"/>
    <w:rsid w:val="00EA0FF7"/>
    <w:rsid w:val="00EA4D4B"/>
    <w:rsid w:val="00EA708C"/>
    <w:rsid w:val="00EB0B48"/>
    <w:rsid w:val="00EB0E61"/>
    <w:rsid w:val="00EC7ADF"/>
    <w:rsid w:val="00ED5C7E"/>
    <w:rsid w:val="00ED6CF7"/>
    <w:rsid w:val="00ED7C08"/>
    <w:rsid w:val="00EE74F6"/>
    <w:rsid w:val="00EF0223"/>
    <w:rsid w:val="00EF7E42"/>
    <w:rsid w:val="00F019A1"/>
    <w:rsid w:val="00F026BF"/>
    <w:rsid w:val="00F0331A"/>
    <w:rsid w:val="00F033A3"/>
    <w:rsid w:val="00F05C0A"/>
    <w:rsid w:val="00F06E29"/>
    <w:rsid w:val="00F10FCD"/>
    <w:rsid w:val="00F132F4"/>
    <w:rsid w:val="00F20794"/>
    <w:rsid w:val="00F260BC"/>
    <w:rsid w:val="00F27D42"/>
    <w:rsid w:val="00F35353"/>
    <w:rsid w:val="00F35A3B"/>
    <w:rsid w:val="00F36263"/>
    <w:rsid w:val="00F404D0"/>
    <w:rsid w:val="00F41418"/>
    <w:rsid w:val="00F436AA"/>
    <w:rsid w:val="00F45C4A"/>
    <w:rsid w:val="00F47830"/>
    <w:rsid w:val="00F648ED"/>
    <w:rsid w:val="00F66347"/>
    <w:rsid w:val="00F708D8"/>
    <w:rsid w:val="00F71471"/>
    <w:rsid w:val="00F74421"/>
    <w:rsid w:val="00F77423"/>
    <w:rsid w:val="00F864A3"/>
    <w:rsid w:val="00F92B11"/>
    <w:rsid w:val="00F95232"/>
    <w:rsid w:val="00F96ACE"/>
    <w:rsid w:val="00F97F6E"/>
    <w:rsid w:val="00FA2D8E"/>
    <w:rsid w:val="00FA7FF4"/>
    <w:rsid w:val="00FB4294"/>
    <w:rsid w:val="00FB50A2"/>
    <w:rsid w:val="00FC516A"/>
    <w:rsid w:val="00FC5931"/>
    <w:rsid w:val="00FD39F8"/>
    <w:rsid w:val="00FD3A41"/>
    <w:rsid w:val="00FD4F0E"/>
    <w:rsid w:val="00FE7B5B"/>
    <w:rsid w:val="00FF1A65"/>
    <w:rsid w:val="00FF2AF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33B1A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5CCF"/>
  </w:style>
  <w:style w:type="paragraph" w:styleId="Nadpis1">
    <w:name w:val="heading 1"/>
    <w:basedOn w:val="Normln"/>
    <w:next w:val="Normln"/>
    <w:link w:val="Nadpis1Char"/>
    <w:uiPriority w:val="9"/>
    <w:qFormat/>
    <w:rsid w:val="00F414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414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41418"/>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F4141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132F4"/>
    <w:pPr>
      <w:ind w:left="720"/>
      <w:contextualSpacing/>
    </w:pPr>
  </w:style>
  <w:style w:type="paragraph" w:styleId="Textpoznpodarou">
    <w:name w:val="footnote text"/>
    <w:basedOn w:val="Normln"/>
    <w:link w:val="TextpoznpodarouChar"/>
    <w:uiPriority w:val="99"/>
    <w:semiHidden/>
    <w:unhideWhenUsed/>
    <w:rsid w:val="00CA166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A166B"/>
    <w:rPr>
      <w:sz w:val="20"/>
      <w:szCs w:val="20"/>
    </w:rPr>
  </w:style>
  <w:style w:type="character" w:styleId="Znakapoznpodarou">
    <w:name w:val="footnote reference"/>
    <w:basedOn w:val="Standardnpsmoodstavce"/>
    <w:uiPriority w:val="99"/>
    <w:semiHidden/>
    <w:unhideWhenUsed/>
    <w:rsid w:val="00CA166B"/>
    <w:rPr>
      <w:vertAlign w:val="superscript"/>
    </w:rPr>
  </w:style>
  <w:style w:type="character" w:styleId="Odkaznakoment">
    <w:name w:val="annotation reference"/>
    <w:basedOn w:val="Standardnpsmoodstavce"/>
    <w:uiPriority w:val="99"/>
    <w:semiHidden/>
    <w:unhideWhenUsed/>
    <w:rsid w:val="00487653"/>
    <w:rPr>
      <w:sz w:val="16"/>
      <w:szCs w:val="16"/>
    </w:rPr>
  </w:style>
  <w:style w:type="paragraph" w:styleId="Textkomente">
    <w:name w:val="annotation text"/>
    <w:basedOn w:val="Normln"/>
    <w:link w:val="TextkomenteChar"/>
    <w:uiPriority w:val="99"/>
    <w:semiHidden/>
    <w:unhideWhenUsed/>
    <w:rsid w:val="00487653"/>
    <w:pPr>
      <w:spacing w:line="240" w:lineRule="auto"/>
    </w:pPr>
    <w:rPr>
      <w:sz w:val="20"/>
      <w:szCs w:val="20"/>
    </w:rPr>
  </w:style>
  <w:style w:type="character" w:customStyle="1" w:styleId="TextkomenteChar">
    <w:name w:val="Text komentáře Char"/>
    <w:basedOn w:val="Standardnpsmoodstavce"/>
    <w:link w:val="Textkomente"/>
    <w:uiPriority w:val="99"/>
    <w:semiHidden/>
    <w:rsid w:val="00487653"/>
    <w:rPr>
      <w:sz w:val="20"/>
      <w:szCs w:val="20"/>
    </w:rPr>
  </w:style>
  <w:style w:type="paragraph" w:styleId="Pedmtkomente">
    <w:name w:val="annotation subject"/>
    <w:basedOn w:val="Textkomente"/>
    <w:next w:val="Textkomente"/>
    <w:link w:val="PedmtkomenteChar"/>
    <w:uiPriority w:val="99"/>
    <w:semiHidden/>
    <w:unhideWhenUsed/>
    <w:rsid w:val="00487653"/>
    <w:rPr>
      <w:b/>
      <w:bCs/>
    </w:rPr>
  </w:style>
  <w:style w:type="character" w:customStyle="1" w:styleId="PedmtkomenteChar">
    <w:name w:val="Předmět komentáře Char"/>
    <w:basedOn w:val="TextkomenteChar"/>
    <w:link w:val="Pedmtkomente"/>
    <w:uiPriority w:val="99"/>
    <w:semiHidden/>
    <w:rsid w:val="00487653"/>
    <w:rPr>
      <w:b/>
      <w:bCs/>
      <w:sz w:val="20"/>
      <w:szCs w:val="20"/>
    </w:rPr>
  </w:style>
  <w:style w:type="paragraph" w:styleId="Textbubliny">
    <w:name w:val="Balloon Text"/>
    <w:basedOn w:val="Normln"/>
    <w:link w:val="TextbublinyChar"/>
    <w:uiPriority w:val="99"/>
    <w:semiHidden/>
    <w:unhideWhenUsed/>
    <w:rsid w:val="0048765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7653"/>
    <w:rPr>
      <w:rFonts w:ascii="Segoe UI" w:hAnsi="Segoe UI" w:cs="Segoe UI"/>
      <w:sz w:val="18"/>
      <w:szCs w:val="18"/>
    </w:rPr>
  </w:style>
  <w:style w:type="paragraph" w:styleId="Revize">
    <w:name w:val="Revision"/>
    <w:hidden/>
    <w:uiPriority w:val="99"/>
    <w:semiHidden/>
    <w:rsid w:val="002A711B"/>
    <w:pPr>
      <w:spacing w:after="0" w:line="240" w:lineRule="auto"/>
    </w:pPr>
  </w:style>
  <w:style w:type="character" w:customStyle="1" w:styleId="Zkladntext1">
    <w:name w:val="Základní text1"/>
    <w:basedOn w:val="Standardnpsmoodstavce"/>
    <w:rsid w:val="00515904"/>
    <w:rPr>
      <w:color w:val="000000"/>
      <w:spacing w:val="0"/>
      <w:w w:val="100"/>
      <w:position w:val="0"/>
      <w:sz w:val="23"/>
      <w:szCs w:val="23"/>
      <w:u w:val="single"/>
      <w:shd w:val="clear" w:color="auto" w:fill="FFFFFF"/>
      <w:lang w:val="cs-CZ"/>
    </w:rPr>
  </w:style>
  <w:style w:type="paragraph" w:styleId="Textvysvtlivek">
    <w:name w:val="endnote text"/>
    <w:basedOn w:val="Normln"/>
    <w:link w:val="TextvysvtlivekChar"/>
    <w:uiPriority w:val="99"/>
    <w:semiHidden/>
    <w:unhideWhenUsed/>
    <w:rsid w:val="00C44C6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44C6B"/>
    <w:rPr>
      <w:sz w:val="20"/>
      <w:szCs w:val="20"/>
    </w:rPr>
  </w:style>
  <w:style w:type="character" w:styleId="Odkaznavysvtlivky">
    <w:name w:val="endnote reference"/>
    <w:basedOn w:val="Standardnpsmoodstavce"/>
    <w:uiPriority w:val="99"/>
    <w:semiHidden/>
    <w:unhideWhenUsed/>
    <w:rsid w:val="00C44C6B"/>
    <w:rPr>
      <w:vertAlign w:val="superscript"/>
    </w:rPr>
  </w:style>
  <w:style w:type="paragraph" w:styleId="Zhlav">
    <w:name w:val="header"/>
    <w:basedOn w:val="Normln"/>
    <w:link w:val="ZhlavChar"/>
    <w:uiPriority w:val="99"/>
    <w:unhideWhenUsed/>
    <w:rsid w:val="00C827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2792"/>
  </w:style>
  <w:style w:type="paragraph" w:styleId="Zpat">
    <w:name w:val="footer"/>
    <w:basedOn w:val="Normln"/>
    <w:link w:val="ZpatChar"/>
    <w:uiPriority w:val="99"/>
    <w:unhideWhenUsed/>
    <w:rsid w:val="00C82792"/>
    <w:pPr>
      <w:tabs>
        <w:tab w:val="center" w:pos="4536"/>
        <w:tab w:val="right" w:pos="9072"/>
      </w:tabs>
      <w:spacing w:after="0" w:line="240" w:lineRule="auto"/>
    </w:pPr>
  </w:style>
  <w:style w:type="character" w:customStyle="1" w:styleId="ZpatChar">
    <w:name w:val="Zápatí Char"/>
    <w:basedOn w:val="Standardnpsmoodstavce"/>
    <w:link w:val="Zpat"/>
    <w:uiPriority w:val="99"/>
    <w:rsid w:val="00C82792"/>
  </w:style>
  <w:style w:type="character" w:customStyle="1" w:styleId="Nadpis1Char">
    <w:name w:val="Nadpis 1 Char"/>
    <w:basedOn w:val="Standardnpsmoodstavce"/>
    <w:link w:val="Nadpis1"/>
    <w:uiPriority w:val="9"/>
    <w:rsid w:val="00F41418"/>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F41418"/>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F41418"/>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F41418"/>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723534">
      <w:bodyDiv w:val="1"/>
      <w:marLeft w:val="0"/>
      <w:marRight w:val="0"/>
      <w:marTop w:val="0"/>
      <w:marBottom w:val="0"/>
      <w:divBdr>
        <w:top w:val="none" w:sz="0" w:space="0" w:color="auto"/>
        <w:left w:val="none" w:sz="0" w:space="0" w:color="auto"/>
        <w:bottom w:val="none" w:sz="0" w:space="0" w:color="auto"/>
        <w:right w:val="none" w:sz="0" w:space="0" w:color="auto"/>
      </w:divBdr>
    </w:div>
    <w:div w:id="1003625463">
      <w:bodyDiv w:val="1"/>
      <w:marLeft w:val="0"/>
      <w:marRight w:val="0"/>
      <w:marTop w:val="0"/>
      <w:marBottom w:val="0"/>
      <w:divBdr>
        <w:top w:val="none" w:sz="0" w:space="0" w:color="auto"/>
        <w:left w:val="none" w:sz="0" w:space="0" w:color="auto"/>
        <w:bottom w:val="none" w:sz="0" w:space="0" w:color="auto"/>
        <w:right w:val="none" w:sz="0" w:space="0" w:color="auto"/>
      </w:divBdr>
    </w:div>
    <w:div w:id="164411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4C2CD-0721-48F4-900B-2BBECB963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4707</Words>
  <Characters>27772</Characters>
  <Application>Microsoft Office Word</Application>
  <DocSecurity>0</DocSecurity>
  <Lines>231</Lines>
  <Paragraphs>64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32415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2019-01-11T09:57:00Z</dcterms:created>
  <dcterms:modified xsi:type="dcterms:W3CDTF">2019-12-03T07:23:00Z</dcterms:modified>
</cp:coreProperties>
</file>